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pPr w:leftFromText="180" w:rightFromText="180" w:vertAnchor="page" w:tblpY="721"/>
        <w:tblW w:w="2526" w:type="pct"/>
        <w:tblBorders>
          <w:top w:val="single" w:sz="18" w:space="0" w:color="FFFFFF"/>
          <w:insideH w:val="single" w:sz="18" w:space="0" w:color="FFFFFF"/>
          <w:insideV w:val="single" w:sz="18" w:space="0" w:color="FFFFFF"/>
        </w:tblBorders>
        <w:tblLook w:val="0000"/>
        <w:tblPrChange w:id="0" w:author="pchase02" w:date="2010-08-10T13:44:00Z">
          <w:tblPr>
            <w:tblpPr w:leftFromText="180" w:rightFromText="180" w:vertAnchor="page" w:tblpY="721"/>
            <w:tblW w:w="5000" w:type="pct"/>
            <w:tblBorders>
              <w:top w:val="single" w:sz="18" w:space="0" w:color="FFFFFF"/>
              <w:insideH w:val="single" w:sz="18" w:space="0" w:color="FFFFFF"/>
              <w:insideV w:val="single" w:sz="18" w:space="0" w:color="FFFFFF"/>
            </w:tblBorders>
            <w:tblLook w:val="0000"/>
          </w:tblPr>
        </w:tblPrChange>
      </w:tblPr>
      <w:tblGrid>
        <w:gridCol w:w="3073"/>
        <w:gridCol w:w="4202"/>
        <w:tblGridChange w:id="1">
          <w:tblGrid>
            <w:gridCol w:w="1994"/>
            <w:gridCol w:w="2106"/>
            <w:gridCol w:w="10300"/>
          </w:tblGrid>
        </w:tblGridChange>
      </w:tblGrid>
      <w:tr w:rsidR="00DB45B4" w:rsidDel="00A5581C">
        <w:trPr>
          <w:cantSplit/>
          <w:trHeight w:val="129"/>
          <w:del w:id="2" w:author="pchase02" w:date="2010-08-10T13:48:00Z"/>
          <w:trPrChange w:id="3" w:author="pchase02" w:date="2010-08-10T13:44:00Z">
            <w:trPr>
              <w:cantSplit/>
              <w:trHeight w:val="248"/>
            </w:trPr>
          </w:trPrChange>
        </w:trPr>
        <w:tc>
          <w:tcPr>
            <w:tcW w:w="7276" w:type="dxa"/>
            <w:gridSpan w:val="2"/>
            <w:tcBorders>
              <w:bottom w:val="single" w:sz="18" w:space="0" w:color="FFFFFF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tcPrChange w:id="4" w:author="pchase02" w:date="2010-08-10T13:44:00Z">
              <w:tcPr>
                <w:tcW w:w="14400" w:type="dxa"/>
                <w:gridSpan w:val="3"/>
                <w:tcBorders>
                  <w:bottom w:val="single" w:sz="18" w:space="0" w:color="FFFFFF"/>
                </w:tcBorders>
                <w:shd w:val="clear" w:color="auto" w:fill="F3F3F3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DB45B4" w:rsidRPr="00A5581C" w:rsidDel="00A5581C" w:rsidRDefault="00B6300C" w:rsidP="00A5581C">
            <w:pPr>
              <w:pStyle w:val="TableNormalParagraph"/>
              <w:jc w:val="center"/>
              <w:rPr>
                <w:del w:id="5" w:author="pchase02" w:date="2010-08-10T13:48:00Z"/>
                <w:color w:val="C00000"/>
                <w:sz w:val="48"/>
                <w:szCs w:val="48"/>
                <w:rPrChange w:id="6" w:author="pchase02" w:date="2010-08-10T13:42:00Z">
                  <w:rPr>
                    <w:del w:id="7" w:author="pchase02" w:date="2010-08-10T13:48:00Z"/>
                    <w:rFonts w:ascii="Garamond" w:hAnsi="Garamond"/>
                    <w:sz w:val="48"/>
                    <w:szCs w:val="48"/>
                  </w:rPr>
                </w:rPrChange>
              </w:rPr>
            </w:pPr>
            <w:del w:id="8" w:author="pchase02" w:date="2010-08-10T13:48:00Z">
              <w:r w:rsidRPr="00B6300C">
                <w:rPr>
                  <w:b/>
                  <w:color w:val="C00000"/>
                  <w:sz w:val="56"/>
                  <w:szCs w:val="56"/>
                  <w:rPrChange w:id="9" w:author="pchase02" w:date="2010-08-10T13:42:00Z">
                    <w:rPr>
                      <w:rFonts w:ascii="Garamond" w:hAnsi="Garamond"/>
                      <w:b/>
                      <w:sz w:val="56"/>
                      <w:szCs w:val="56"/>
                    </w:rPr>
                  </w:rPrChange>
                </w:rPr>
                <w:delText>Young Adolescent GPS</w:delText>
              </w:r>
            </w:del>
          </w:p>
        </w:tc>
      </w:tr>
      <w:tr w:rsidR="00A5581C" w:rsidRPr="00F56676" w:rsidDel="00A5581C">
        <w:trPr>
          <w:cantSplit/>
          <w:trHeight w:val="877"/>
          <w:del w:id="10" w:author="pchase02" w:date="2010-08-10T13:48:00Z"/>
          <w:trPrChange w:id="11" w:author="pchase02" w:date="2010-08-10T13:44:00Z">
            <w:trPr>
              <w:gridAfter w:val="0"/>
              <w:wAfter w:w="10300" w:type="dxa"/>
              <w:cantSplit/>
              <w:trHeight w:val="1680"/>
            </w:trPr>
          </w:trPrChange>
        </w:trPr>
        <w:tc>
          <w:tcPr>
            <w:tcW w:w="3073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12" w:author="pchase02" w:date="2010-08-10T13:44:00Z">
              <w:tcPr>
                <w:tcW w:w="1994" w:type="dxa"/>
                <w:tcBorders>
                  <w:top w:val="single" w:sz="18" w:space="0" w:color="FFFFFF"/>
                  <w:bottom w:val="single" w:sz="18" w:space="0" w:color="FFFFFF"/>
                </w:tcBorders>
                <w:shd w:val="clear" w:color="auto" w:fill="F2F2F2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235FD2" w:rsidRDefault="00B6300C">
            <w:pPr>
              <w:jc w:val="center"/>
              <w:rPr>
                <w:del w:id="13" w:author="pchase02" w:date="2010-08-10T13:48:00Z"/>
                <w:b/>
                <w:color w:val="C00000"/>
                <w:rPrChange w:id="14" w:author="pchase02" w:date="2010-08-10T13:44:00Z">
                  <w:rPr>
                    <w:del w:id="15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</w:pPr>
            <w:del w:id="16" w:author="pchase02" w:date="2010-08-10T13:48:00Z">
              <w:r w:rsidRPr="00B6300C">
                <w:rPr>
                  <w:b/>
                  <w:color w:val="C00000"/>
                  <w:rPrChange w:id="17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5</w:delText>
              </w:r>
            </w:del>
          </w:p>
          <w:p w:rsidR="00000000" w:rsidRDefault="00B6300C">
            <w:pPr>
              <w:jc w:val="center"/>
              <w:rPr>
                <w:del w:id="18" w:author="pchase02" w:date="2010-08-10T13:40:00Z"/>
                <w:b/>
                <w:color w:val="C00000"/>
                <w:rPrChange w:id="19" w:author="pchase02" w:date="2010-08-10T13:44:00Z">
                  <w:rPr>
                    <w:del w:id="20" w:author="pchase02" w:date="2010-08-10T13:40:00Z"/>
                    <w:rFonts w:ascii="Garamond" w:hAnsi="Garamond"/>
                    <w:sz w:val="20"/>
                    <w:szCs w:val="20"/>
                  </w:rPr>
                </w:rPrChange>
              </w:rPr>
              <w:pPrChange w:id="21" w:author="pchase02" w:date="2010-08-10T13:43:00Z">
                <w:pPr>
                  <w:framePr w:hSpace="180" w:wrap="around" w:vAnchor="page" w:hAnchor="text" w:y="721"/>
                  <w:jc w:val="center"/>
                </w:pPr>
              </w:pPrChange>
            </w:pPr>
            <w:del w:id="22" w:author="pchase02" w:date="2010-08-10T13:40:00Z">
              <w:r w:rsidRPr="00B6300C">
                <w:rPr>
                  <w:b/>
                  <w:color w:val="C00000"/>
                  <w:rPrChange w:id="23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Consistent initiative;</w:delText>
              </w:r>
            </w:del>
          </w:p>
          <w:p w:rsidR="00000000" w:rsidRDefault="00B6300C">
            <w:pPr>
              <w:jc w:val="center"/>
              <w:rPr>
                <w:del w:id="24" w:author="pchase02" w:date="2010-08-10T13:48:00Z"/>
                <w:b/>
                <w:color w:val="C00000"/>
                <w:rPrChange w:id="25" w:author="pchase02" w:date="2010-08-10T13:44:00Z">
                  <w:rPr>
                    <w:del w:id="26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  <w:pPrChange w:id="27" w:author="pchase02" w:date="2010-08-10T13:43:00Z">
                <w:pPr>
                  <w:framePr w:hSpace="180" w:wrap="around" w:vAnchor="page" w:hAnchor="text" w:y="721"/>
                  <w:jc w:val="center"/>
                </w:pPr>
              </w:pPrChange>
            </w:pPr>
            <w:del w:id="28" w:author="pchase02" w:date="2010-08-10T13:40:00Z">
              <w:r w:rsidRPr="00B6300C">
                <w:rPr>
                  <w:b/>
                  <w:color w:val="C00000"/>
                  <w:rPrChange w:id="29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skill mastery</w:delText>
              </w:r>
            </w:del>
          </w:p>
        </w:tc>
        <w:tc>
          <w:tcPr>
            <w:tcW w:w="4203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30" w:author="pchase02" w:date="2010-08-10T13:44:00Z">
              <w:tcPr>
                <w:tcW w:w="2106" w:type="dxa"/>
                <w:tcBorders>
                  <w:top w:val="single" w:sz="18" w:space="0" w:color="FFFFFF"/>
                  <w:bottom w:val="single" w:sz="18" w:space="0" w:color="FFFFFF"/>
                </w:tcBorders>
                <w:shd w:val="clear" w:color="auto" w:fill="F3F3F3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000000" w:rsidRDefault="00B6300C">
            <w:pPr>
              <w:jc w:val="center"/>
              <w:rPr>
                <w:del w:id="31" w:author="pchase02" w:date="2010-08-10T13:48:00Z"/>
                <w:b/>
                <w:color w:val="C00000"/>
                <w:rPrChange w:id="32" w:author="pchase02" w:date="2010-08-10T13:44:00Z">
                  <w:rPr>
                    <w:del w:id="33" w:author="pchase02" w:date="2010-08-10T13:48:00Z"/>
                    <w:rFonts w:ascii="Garamond" w:hAnsi="Garamond"/>
                    <w:color w:val="D90B00"/>
                    <w:sz w:val="20"/>
                    <w:szCs w:val="20"/>
                  </w:rPr>
                </w:rPrChange>
              </w:rPr>
              <w:pPrChange w:id="34" w:author="pchase02" w:date="2010-08-10T13:41:00Z">
                <w:pPr>
                  <w:framePr w:hSpace="180" w:wrap="around" w:vAnchor="page" w:hAnchor="text" w:y="721"/>
                </w:pPr>
              </w:pPrChange>
            </w:pPr>
            <w:del w:id="35" w:author="pchase02" w:date="2010-08-10T13:40:00Z">
              <w:r w:rsidRPr="00B6300C">
                <w:rPr>
                  <w:b/>
                  <w:color w:val="C00000"/>
                  <w:rPrChange w:id="36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C</w:delText>
              </w:r>
              <w:r w:rsidRPr="00B6300C">
                <w:rPr>
                  <w:b/>
                  <w:i/>
                  <w:color w:val="C00000"/>
                  <w:rPrChange w:id="37" w:author="pchase02" w:date="2010-08-10T13:44:00Z">
                    <w:rPr>
                      <w:rFonts w:ascii="Garamond" w:hAnsi="Garamond"/>
                      <w:i/>
                      <w:sz w:val="20"/>
                      <w:szCs w:val="20"/>
                    </w:rPr>
                  </w:rPrChange>
                </w:rPr>
                <w:delText xml:space="preserve">onsistently </w:delText>
              </w:r>
              <w:r w:rsidRPr="00B6300C">
                <w:rPr>
                  <w:b/>
                  <w:color w:val="C00000"/>
                  <w:rPrChange w:id="38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 xml:space="preserve">shows </w:delText>
              </w:r>
              <w:r w:rsidRPr="00B6300C">
                <w:rPr>
                  <w:b/>
                  <w:i/>
                  <w:color w:val="C00000"/>
                  <w:rPrChange w:id="39" w:author="pchase02" w:date="2010-08-10T13:44:00Z">
                    <w:rPr>
                      <w:rFonts w:ascii="Garamond" w:hAnsi="Garamond"/>
                      <w:i/>
                      <w:sz w:val="20"/>
                      <w:szCs w:val="20"/>
                    </w:rPr>
                  </w:rPrChange>
                </w:rPr>
                <w:delText>mastery</w:delText>
              </w:r>
              <w:r w:rsidRPr="00B6300C">
                <w:rPr>
                  <w:b/>
                  <w:color w:val="C00000"/>
                  <w:rPrChange w:id="40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 xml:space="preserve"> and initiative by choosing one or a small number of meaningful, realistic, and demanding goals.</w:delText>
              </w:r>
            </w:del>
          </w:p>
        </w:tc>
      </w:tr>
      <w:tr w:rsidR="00A5581C" w:rsidRPr="00F56676" w:rsidDel="00A5581C">
        <w:trPr>
          <w:cantSplit/>
          <w:trHeight w:val="753"/>
          <w:del w:id="41" w:author="pchase02" w:date="2010-08-10T13:48:00Z"/>
          <w:trPrChange w:id="42" w:author="pchase02" w:date="2010-08-10T13:44:00Z">
            <w:trPr>
              <w:gridAfter w:val="0"/>
              <w:wAfter w:w="10300" w:type="dxa"/>
              <w:cantSplit/>
              <w:trHeight w:val="1440"/>
            </w:trPr>
          </w:trPrChange>
        </w:trPr>
        <w:tc>
          <w:tcPr>
            <w:tcW w:w="3073" w:type="dxa"/>
            <w:tcBorders>
              <w:bottom w:val="single" w:sz="18" w:space="0" w:color="FFFFFF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43" w:author="pchase02" w:date="2010-08-10T13:44:00Z">
              <w:tcPr>
                <w:tcW w:w="1994" w:type="dxa"/>
                <w:tcBorders>
                  <w:bottom w:val="single" w:sz="18" w:space="0" w:color="FFFFFF"/>
                </w:tcBorders>
                <w:shd w:val="clear" w:color="auto" w:fill="CCCCCC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000000" w:rsidRDefault="00B6300C">
            <w:pPr>
              <w:jc w:val="center"/>
              <w:rPr>
                <w:del w:id="44" w:author="pchase02" w:date="2010-08-10T13:48:00Z"/>
                <w:b/>
                <w:color w:val="C00000"/>
                <w:rPrChange w:id="45" w:author="pchase02" w:date="2010-08-10T13:44:00Z">
                  <w:rPr>
                    <w:del w:id="46" w:author="pchase02" w:date="2010-08-10T13:48:00Z"/>
                    <w:rFonts w:ascii="Garamond" w:hAnsi="Garamond"/>
                    <w:color w:val="000000"/>
                    <w:sz w:val="20"/>
                    <w:szCs w:val="20"/>
                  </w:rPr>
                </w:rPrChange>
              </w:rPr>
              <w:pPrChange w:id="47" w:author="pchase02" w:date="2010-08-10T13:43:00Z">
                <w:pPr>
                  <w:framePr w:hSpace="180" w:wrap="around" w:vAnchor="page" w:hAnchor="text" w:y="721"/>
                  <w:tabs>
                    <w:tab w:val="center" w:pos="4320"/>
                    <w:tab w:val="right" w:pos="8640"/>
                  </w:tabs>
                  <w:jc w:val="center"/>
                </w:pPr>
              </w:pPrChange>
            </w:pPr>
            <w:del w:id="48" w:author="pchase02" w:date="2010-08-10T13:48:00Z">
              <w:r w:rsidRPr="00B6300C">
                <w:rPr>
                  <w:b/>
                  <w:color w:val="C00000"/>
                  <w:rPrChange w:id="49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4</w:delText>
              </w:r>
            </w:del>
          </w:p>
          <w:p w:rsidR="00000000" w:rsidRDefault="00B6300C">
            <w:pPr>
              <w:jc w:val="center"/>
              <w:rPr>
                <w:del w:id="50" w:author="pchase02" w:date="2010-08-10T13:48:00Z"/>
                <w:b/>
                <w:color w:val="C00000"/>
                <w:rPrChange w:id="51" w:author="pchase02" w:date="2010-08-10T13:44:00Z">
                  <w:rPr>
                    <w:del w:id="52" w:author="pchase02" w:date="2010-08-10T13:48:00Z"/>
                    <w:rFonts w:ascii="Garamond" w:hAnsi="Garamond"/>
                    <w:color w:val="000000"/>
                    <w:sz w:val="20"/>
                    <w:szCs w:val="20"/>
                  </w:rPr>
                </w:rPrChange>
              </w:rPr>
              <w:pPrChange w:id="53" w:author="pchase02" w:date="2010-08-10T13:43:00Z">
                <w:pPr>
                  <w:framePr w:hSpace="180" w:wrap="around" w:vAnchor="page" w:hAnchor="text" w:y="721"/>
                  <w:tabs>
                    <w:tab w:val="center" w:pos="4320"/>
                    <w:tab w:val="right" w:pos="8640"/>
                  </w:tabs>
                  <w:jc w:val="center"/>
                </w:pPr>
              </w:pPrChange>
            </w:pPr>
            <w:del w:id="54" w:author="pchase02" w:date="2010-08-10T13:40:00Z">
              <w:r w:rsidRPr="00B6300C">
                <w:rPr>
                  <w:b/>
                  <w:color w:val="C00000"/>
                  <w:rPrChange w:id="55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“On and off” initiative; skill competence</w:delText>
              </w:r>
            </w:del>
          </w:p>
        </w:tc>
        <w:tc>
          <w:tcPr>
            <w:tcW w:w="4203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56" w:author="pchase02" w:date="2010-08-10T13:44:00Z">
              <w:tcPr>
                <w:tcW w:w="2106" w:type="dxa"/>
                <w:tcBorders>
                  <w:top w:val="single" w:sz="18" w:space="0" w:color="FFFFFF"/>
                  <w:bottom w:val="single" w:sz="18" w:space="0" w:color="FFFFFF"/>
                </w:tcBorders>
                <w:shd w:val="clear" w:color="auto" w:fill="CCCCCC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000000" w:rsidRDefault="00B6300C">
            <w:pPr>
              <w:jc w:val="center"/>
              <w:rPr>
                <w:del w:id="57" w:author="pchase02" w:date="2010-08-10T13:48:00Z"/>
                <w:b/>
                <w:color w:val="C00000"/>
                <w:rPrChange w:id="58" w:author="pchase02" w:date="2010-08-10T13:44:00Z">
                  <w:rPr>
                    <w:del w:id="59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  <w:pPrChange w:id="60" w:author="pchase02" w:date="2010-08-10T13:41:00Z">
                <w:pPr>
                  <w:framePr w:hSpace="180" w:wrap="around" w:vAnchor="page" w:hAnchor="text" w:y="721"/>
                </w:pPr>
              </w:pPrChange>
            </w:pPr>
            <w:del w:id="61" w:author="pchase02" w:date="2010-08-10T13:40:00Z">
              <w:r w:rsidRPr="00B6300C">
                <w:rPr>
                  <w:b/>
                  <w:color w:val="C00000"/>
                  <w:rPrChange w:id="62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 xml:space="preserve">Shows </w:delText>
              </w:r>
              <w:r w:rsidRPr="00B6300C">
                <w:rPr>
                  <w:b/>
                  <w:i/>
                  <w:color w:val="C00000"/>
                  <w:rPrChange w:id="63" w:author="pchase02" w:date="2010-08-10T13:44:00Z">
                    <w:rPr>
                      <w:rFonts w:ascii="Garamond" w:hAnsi="Garamond"/>
                      <w:i/>
                      <w:sz w:val="20"/>
                      <w:szCs w:val="20"/>
                    </w:rPr>
                  </w:rPrChange>
                </w:rPr>
                <w:delText>competency</w:delText>
              </w:r>
              <w:r w:rsidRPr="00B6300C">
                <w:rPr>
                  <w:b/>
                  <w:color w:val="C00000"/>
                  <w:rPrChange w:id="64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 xml:space="preserve"> and takes initiative—about half the time—to choose one or a small number of meaningful, realistic and demanding goals. May pursue “too many” goals at once.</w:delText>
              </w:r>
            </w:del>
          </w:p>
        </w:tc>
      </w:tr>
      <w:tr w:rsidR="00A5581C" w:rsidRPr="00F56676" w:rsidDel="00A5581C">
        <w:trPr>
          <w:cantSplit/>
          <w:trHeight w:val="877"/>
          <w:del w:id="65" w:author="pchase02" w:date="2010-08-10T13:48:00Z"/>
          <w:trPrChange w:id="66" w:author="pchase02" w:date="2010-08-10T13:44:00Z">
            <w:trPr>
              <w:gridAfter w:val="0"/>
              <w:wAfter w:w="10300" w:type="dxa"/>
              <w:cantSplit/>
              <w:trHeight w:val="1680"/>
            </w:trPr>
          </w:trPrChange>
        </w:trPr>
        <w:tc>
          <w:tcPr>
            <w:tcW w:w="3073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67" w:author="pchase02" w:date="2010-08-10T13:44:00Z">
              <w:tcPr>
                <w:tcW w:w="1994" w:type="dxa"/>
                <w:tcBorders>
                  <w:top w:val="single" w:sz="18" w:space="0" w:color="FFFFFF"/>
                  <w:bottom w:val="single" w:sz="18" w:space="0" w:color="FFFFFF"/>
                </w:tcBorders>
                <w:shd w:val="clear" w:color="auto" w:fill="F3F3F3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235FD2" w:rsidRDefault="00B6300C">
            <w:pPr>
              <w:jc w:val="center"/>
              <w:rPr>
                <w:del w:id="68" w:author="pchase02" w:date="2010-08-10T13:48:00Z"/>
                <w:b/>
                <w:color w:val="C00000"/>
                <w:rPrChange w:id="69" w:author="pchase02" w:date="2010-08-10T13:44:00Z">
                  <w:rPr>
                    <w:del w:id="70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</w:pPr>
            <w:del w:id="71" w:author="pchase02" w:date="2010-08-10T13:48:00Z">
              <w:r w:rsidRPr="00B6300C">
                <w:rPr>
                  <w:b/>
                  <w:color w:val="C00000"/>
                  <w:rPrChange w:id="72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3</w:delText>
              </w:r>
            </w:del>
          </w:p>
          <w:p w:rsidR="00000000" w:rsidRDefault="00B6300C">
            <w:pPr>
              <w:jc w:val="center"/>
              <w:rPr>
                <w:del w:id="73" w:author="pchase02" w:date="2010-08-10T13:40:00Z"/>
                <w:b/>
                <w:color w:val="C00000"/>
                <w:rPrChange w:id="74" w:author="pchase02" w:date="2010-08-10T13:44:00Z">
                  <w:rPr>
                    <w:del w:id="75" w:author="pchase02" w:date="2010-08-10T13:40:00Z"/>
                    <w:rFonts w:ascii="Garamond" w:hAnsi="Garamond"/>
                    <w:sz w:val="20"/>
                    <w:szCs w:val="20"/>
                  </w:rPr>
                </w:rPrChange>
              </w:rPr>
              <w:pPrChange w:id="76" w:author="pchase02" w:date="2010-08-10T13:43:00Z">
                <w:pPr>
                  <w:framePr w:hSpace="180" w:wrap="around" w:vAnchor="page" w:hAnchor="text" w:y="721"/>
                  <w:jc w:val="center"/>
                </w:pPr>
              </w:pPrChange>
            </w:pPr>
            <w:del w:id="77" w:author="pchase02" w:date="2010-08-10T13:40:00Z">
              <w:r w:rsidRPr="00B6300C">
                <w:rPr>
                  <w:b/>
                  <w:color w:val="C00000"/>
                  <w:rPrChange w:id="78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Emerging initiative;</w:delText>
              </w:r>
            </w:del>
          </w:p>
          <w:p w:rsidR="00000000" w:rsidRDefault="00B6300C">
            <w:pPr>
              <w:jc w:val="center"/>
              <w:rPr>
                <w:del w:id="79" w:author="pchase02" w:date="2010-08-10T13:48:00Z"/>
                <w:b/>
                <w:color w:val="C00000"/>
                <w:rPrChange w:id="80" w:author="pchase02" w:date="2010-08-10T13:44:00Z">
                  <w:rPr>
                    <w:del w:id="81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  <w:pPrChange w:id="82" w:author="pchase02" w:date="2010-08-10T13:43:00Z">
                <w:pPr>
                  <w:framePr w:hSpace="180" w:wrap="around" w:vAnchor="page" w:hAnchor="text" w:y="721"/>
                  <w:jc w:val="center"/>
                </w:pPr>
              </w:pPrChange>
            </w:pPr>
            <w:del w:id="83" w:author="pchase02" w:date="2010-08-10T13:40:00Z">
              <w:r w:rsidRPr="00B6300C">
                <w:rPr>
                  <w:b/>
                  <w:color w:val="C00000"/>
                  <w:rPrChange w:id="84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basic skill</w:delText>
              </w:r>
            </w:del>
          </w:p>
        </w:tc>
        <w:tc>
          <w:tcPr>
            <w:tcW w:w="4203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85" w:author="pchase02" w:date="2010-08-10T13:44:00Z">
              <w:tcPr>
                <w:tcW w:w="2106" w:type="dxa"/>
                <w:tcBorders>
                  <w:top w:val="single" w:sz="18" w:space="0" w:color="FFFFFF"/>
                  <w:bottom w:val="single" w:sz="18" w:space="0" w:color="FFFFFF"/>
                </w:tcBorders>
                <w:shd w:val="clear" w:color="auto" w:fill="F3F3F3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000000" w:rsidRDefault="00B6300C">
            <w:pPr>
              <w:jc w:val="center"/>
              <w:rPr>
                <w:del w:id="86" w:author="pchase02" w:date="2010-08-10T13:40:00Z"/>
                <w:b/>
                <w:color w:val="C00000"/>
                <w:rPrChange w:id="87" w:author="pchase02" w:date="2010-08-10T13:44:00Z">
                  <w:rPr>
                    <w:del w:id="88" w:author="pchase02" w:date="2010-08-10T13:40:00Z"/>
                    <w:rFonts w:ascii="Garamond" w:hAnsi="Garamond"/>
                    <w:b/>
                    <w:sz w:val="20"/>
                    <w:szCs w:val="20"/>
                  </w:rPr>
                </w:rPrChange>
              </w:rPr>
              <w:pPrChange w:id="89" w:author="pchase02" w:date="2010-08-10T13:41:00Z">
                <w:pPr>
                  <w:framePr w:hSpace="180" w:wrap="around" w:vAnchor="page" w:hAnchor="text" w:y="721"/>
                </w:pPr>
              </w:pPrChange>
            </w:pPr>
            <w:del w:id="90" w:author="pchase02" w:date="2010-08-10T13:40:00Z">
              <w:r w:rsidRPr="00B6300C">
                <w:rPr>
                  <w:b/>
                  <w:color w:val="C00000"/>
                  <w:rPrChange w:id="91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Shows motivation to choose meaningful, realistic and demanding   goals.  Needs mentor’s help to make best goal decisions. Often pursues “too many” goals at one time.</w:delText>
              </w:r>
            </w:del>
          </w:p>
          <w:p w:rsidR="00000000" w:rsidRDefault="00ED7CE6">
            <w:pPr>
              <w:jc w:val="center"/>
              <w:rPr>
                <w:del w:id="92" w:author="pchase02" w:date="2010-08-10T13:48:00Z"/>
                <w:b/>
                <w:color w:val="C00000"/>
                <w:rPrChange w:id="93" w:author="pchase02" w:date="2010-08-10T13:44:00Z">
                  <w:rPr>
                    <w:del w:id="94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  <w:pPrChange w:id="95" w:author="pchase02" w:date="2010-08-10T13:41:00Z">
                <w:pPr>
                  <w:framePr w:hSpace="180" w:wrap="around" w:vAnchor="page" w:hAnchor="text" w:y="721"/>
                </w:pPr>
              </w:pPrChange>
            </w:pPr>
          </w:p>
        </w:tc>
      </w:tr>
      <w:tr w:rsidR="00A5581C" w:rsidRPr="00F56676" w:rsidDel="00A5581C">
        <w:trPr>
          <w:cantSplit/>
          <w:trHeight w:val="753"/>
          <w:del w:id="96" w:author="pchase02" w:date="2010-08-10T13:48:00Z"/>
          <w:trPrChange w:id="97" w:author="pchase02" w:date="2010-08-10T13:44:00Z">
            <w:trPr>
              <w:gridAfter w:val="0"/>
              <w:wAfter w:w="10300" w:type="dxa"/>
              <w:cantSplit/>
              <w:trHeight w:val="1440"/>
            </w:trPr>
          </w:trPrChange>
        </w:trPr>
        <w:tc>
          <w:tcPr>
            <w:tcW w:w="3073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98" w:author="pchase02" w:date="2010-08-10T13:44:00Z">
              <w:tcPr>
                <w:tcW w:w="1994" w:type="dxa"/>
                <w:tcBorders>
                  <w:top w:val="single" w:sz="18" w:space="0" w:color="FFFFFF"/>
                  <w:bottom w:val="single" w:sz="18" w:space="0" w:color="FFFFFF"/>
                </w:tcBorders>
                <w:shd w:val="clear" w:color="auto" w:fill="CCCCCC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235FD2" w:rsidRDefault="00B6300C">
            <w:pPr>
              <w:jc w:val="center"/>
              <w:rPr>
                <w:del w:id="99" w:author="pchase02" w:date="2010-08-10T13:48:00Z"/>
                <w:b/>
                <w:color w:val="C00000"/>
                <w:rPrChange w:id="100" w:author="pchase02" w:date="2010-08-10T13:44:00Z">
                  <w:rPr>
                    <w:del w:id="101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</w:pPr>
            <w:del w:id="102" w:author="pchase02" w:date="2010-08-10T13:48:00Z">
              <w:r w:rsidRPr="00B6300C">
                <w:rPr>
                  <w:b/>
                  <w:color w:val="C00000"/>
                  <w:rPrChange w:id="103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2</w:delText>
              </w:r>
            </w:del>
          </w:p>
          <w:p w:rsidR="00000000" w:rsidRDefault="00B6300C">
            <w:pPr>
              <w:jc w:val="center"/>
              <w:rPr>
                <w:del w:id="104" w:author="pchase02" w:date="2010-08-10T13:40:00Z"/>
                <w:b/>
                <w:color w:val="C00000"/>
                <w:rPrChange w:id="105" w:author="pchase02" w:date="2010-08-10T13:44:00Z">
                  <w:rPr>
                    <w:del w:id="106" w:author="pchase02" w:date="2010-08-10T13:40:00Z"/>
                    <w:rFonts w:ascii="Garamond" w:hAnsi="Garamond"/>
                    <w:sz w:val="20"/>
                    <w:szCs w:val="20"/>
                  </w:rPr>
                </w:rPrChange>
              </w:rPr>
              <w:pPrChange w:id="107" w:author="pchase02" w:date="2010-08-10T13:43:00Z">
                <w:pPr>
                  <w:framePr w:hSpace="180" w:wrap="around" w:vAnchor="page" w:hAnchor="text" w:y="721"/>
                  <w:jc w:val="center"/>
                </w:pPr>
              </w:pPrChange>
            </w:pPr>
            <w:del w:id="108" w:author="pchase02" w:date="2010-08-10T13:40:00Z">
              <w:r w:rsidRPr="00B6300C">
                <w:rPr>
                  <w:b/>
                  <w:color w:val="C00000"/>
                  <w:rPrChange w:id="109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Lacks initiative;</w:delText>
              </w:r>
            </w:del>
          </w:p>
          <w:p w:rsidR="00000000" w:rsidRDefault="00B6300C">
            <w:pPr>
              <w:jc w:val="center"/>
              <w:rPr>
                <w:del w:id="110" w:author="pchase02" w:date="2010-08-10T13:48:00Z"/>
                <w:b/>
                <w:color w:val="C00000"/>
                <w:rPrChange w:id="111" w:author="pchase02" w:date="2010-08-10T13:44:00Z">
                  <w:rPr>
                    <w:del w:id="112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  <w:pPrChange w:id="113" w:author="pchase02" w:date="2010-08-10T13:43:00Z">
                <w:pPr>
                  <w:framePr w:hSpace="180" w:wrap="around" w:vAnchor="page" w:hAnchor="text" w:y="721"/>
                  <w:jc w:val="center"/>
                </w:pPr>
              </w:pPrChange>
            </w:pPr>
            <w:del w:id="114" w:author="pchase02" w:date="2010-08-10T13:40:00Z">
              <w:r w:rsidRPr="00B6300C">
                <w:rPr>
                  <w:b/>
                  <w:color w:val="C00000"/>
                  <w:rPrChange w:id="115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low skill</w:delText>
              </w:r>
            </w:del>
          </w:p>
        </w:tc>
        <w:tc>
          <w:tcPr>
            <w:tcW w:w="4203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116" w:author="pchase02" w:date="2010-08-10T13:44:00Z">
              <w:tcPr>
                <w:tcW w:w="2106" w:type="dxa"/>
                <w:tcBorders>
                  <w:top w:val="single" w:sz="18" w:space="0" w:color="FFFFFF"/>
                  <w:bottom w:val="single" w:sz="18" w:space="0" w:color="FFFFFF"/>
                </w:tcBorders>
                <w:shd w:val="clear" w:color="auto" w:fill="CCCCCC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000000" w:rsidRDefault="00B6300C">
            <w:pPr>
              <w:jc w:val="center"/>
              <w:rPr>
                <w:del w:id="117" w:author="pchase02" w:date="2010-08-10T13:48:00Z"/>
                <w:b/>
                <w:color w:val="C00000"/>
                <w:rPrChange w:id="118" w:author="pchase02" w:date="2010-08-10T13:44:00Z">
                  <w:rPr>
                    <w:del w:id="119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  <w:pPrChange w:id="120" w:author="pchase02" w:date="2010-08-10T13:41:00Z">
                <w:pPr>
                  <w:framePr w:hSpace="180" w:wrap="around" w:vAnchor="page" w:hAnchor="text" w:y="721"/>
                </w:pPr>
              </w:pPrChange>
            </w:pPr>
            <w:del w:id="121" w:author="pchase02" w:date="2010-08-10T13:40:00Z">
              <w:r w:rsidRPr="00B6300C">
                <w:rPr>
                  <w:b/>
                  <w:color w:val="C00000"/>
                  <w:rPrChange w:id="122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Has no clear long-term goal.  Shows low motivation and chooses goals that mentor presses, but does not choose his/her goals.</w:delText>
              </w:r>
            </w:del>
          </w:p>
        </w:tc>
      </w:tr>
      <w:tr w:rsidR="00A5581C" w:rsidRPr="00F56676" w:rsidDel="00A5581C">
        <w:trPr>
          <w:cantSplit/>
          <w:trHeight w:val="542"/>
          <w:del w:id="123" w:author="pchase02" w:date="2010-08-10T13:48:00Z"/>
          <w:trPrChange w:id="124" w:author="pchase02" w:date="2010-08-10T13:44:00Z">
            <w:trPr>
              <w:gridAfter w:val="0"/>
              <w:wAfter w:w="10300" w:type="dxa"/>
              <w:cantSplit/>
              <w:trHeight w:val="1040"/>
            </w:trPr>
          </w:trPrChange>
        </w:trPr>
        <w:tc>
          <w:tcPr>
            <w:tcW w:w="3073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125" w:author="pchase02" w:date="2010-08-10T13:44:00Z">
              <w:tcPr>
                <w:tcW w:w="1994" w:type="dxa"/>
                <w:tcBorders>
                  <w:top w:val="single" w:sz="18" w:space="0" w:color="FFFFFF"/>
                  <w:bottom w:val="single" w:sz="18" w:space="0" w:color="FFFFFF"/>
                </w:tcBorders>
                <w:shd w:val="clear" w:color="auto" w:fill="F3F3F3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235FD2" w:rsidRDefault="00B6300C">
            <w:pPr>
              <w:jc w:val="center"/>
              <w:rPr>
                <w:del w:id="126" w:author="pchase02" w:date="2010-08-10T13:48:00Z"/>
                <w:b/>
                <w:color w:val="C00000"/>
                <w:rPrChange w:id="127" w:author="pchase02" w:date="2010-08-10T13:44:00Z">
                  <w:rPr>
                    <w:del w:id="128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</w:pPr>
            <w:del w:id="129" w:author="pchase02" w:date="2010-08-10T13:48:00Z">
              <w:r w:rsidRPr="00B6300C">
                <w:rPr>
                  <w:b/>
                  <w:color w:val="C00000"/>
                  <w:rPrChange w:id="130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1</w:delText>
              </w:r>
            </w:del>
          </w:p>
          <w:p w:rsidR="00000000" w:rsidRDefault="00B6300C">
            <w:pPr>
              <w:jc w:val="center"/>
              <w:rPr>
                <w:del w:id="131" w:author="pchase02" w:date="2010-08-10T13:40:00Z"/>
                <w:b/>
                <w:color w:val="C00000"/>
                <w:rPrChange w:id="132" w:author="pchase02" w:date="2010-08-10T13:44:00Z">
                  <w:rPr>
                    <w:del w:id="133" w:author="pchase02" w:date="2010-08-10T13:40:00Z"/>
                    <w:rFonts w:ascii="Garamond" w:hAnsi="Garamond"/>
                    <w:sz w:val="20"/>
                    <w:szCs w:val="20"/>
                  </w:rPr>
                </w:rPrChange>
              </w:rPr>
              <w:pPrChange w:id="134" w:author="pchase02" w:date="2010-08-10T13:43:00Z">
                <w:pPr>
                  <w:framePr w:hSpace="180" w:wrap="around" w:vAnchor="page" w:hAnchor="text" w:y="721"/>
                  <w:jc w:val="center"/>
                </w:pPr>
              </w:pPrChange>
            </w:pPr>
            <w:del w:id="135" w:author="pchase02" w:date="2010-08-10T13:40:00Z">
              <w:r w:rsidRPr="00B6300C">
                <w:rPr>
                  <w:b/>
                  <w:color w:val="C00000"/>
                  <w:rPrChange w:id="136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Lacks skill;</w:delText>
              </w:r>
            </w:del>
          </w:p>
          <w:p w:rsidR="00000000" w:rsidRDefault="00B6300C">
            <w:pPr>
              <w:jc w:val="center"/>
              <w:rPr>
                <w:del w:id="137" w:author="pchase02" w:date="2010-08-10T13:48:00Z"/>
                <w:b/>
                <w:color w:val="C00000"/>
                <w:rPrChange w:id="138" w:author="pchase02" w:date="2010-08-10T13:44:00Z">
                  <w:rPr>
                    <w:del w:id="139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  <w:pPrChange w:id="140" w:author="pchase02" w:date="2010-08-10T13:43:00Z">
                <w:pPr>
                  <w:framePr w:hSpace="180" w:wrap="around" w:vAnchor="page" w:hAnchor="text" w:y="721"/>
                  <w:jc w:val="center"/>
                </w:pPr>
              </w:pPrChange>
            </w:pPr>
            <w:del w:id="141" w:author="pchase02" w:date="2010-08-10T13:40:00Z">
              <w:r w:rsidRPr="00B6300C">
                <w:rPr>
                  <w:b/>
                  <w:color w:val="C00000"/>
                  <w:rPrChange w:id="142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pre-aware or disengaged</w:delText>
              </w:r>
            </w:del>
          </w:p>
        </w:tc>
        <w:tc>
          <w:tcPr>
            <w:tcW w:w="4203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tcPrChange w:id="143" w:author="pchase02" w:date="2010-08-10T13:44:00Z">
              <w:tcPr>
                <w:tcW w:w="2106" w:type="dxa"/>
                <w:tcBorders>
                  <w:top w:val="single" w:sz="18" w:space="0" w:color="FFFFFF"/>
                  <w:bottom w:val="single" w:sz="18" w:space="0" w:color="FFFFFF"/>
                </w:tcBorders>
                <w:shd w:val="clear" w:color="auto" w:fill="F3F3F3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</w:tcPrChange>
          </w:tcPr>
          <w:p w:rsidR="00000000" w:rsidRDefault="00B6300C">
            <w:pPr>
              <w:jc w:val="center"/>
              <w:rPr>
                <w:del w:id="144" w:author="pchase02" w:date="2010-08-10T13:48:00Z"/>
                <w:b/>
                <w:color w:val="C00000"/>
                <w:rPrChange w:id="145" w:author="pchase02" w:date="2010-08-10T13:44:00Z">
                  <w:rPr>
                    <w:del w:id="146" w:author="pchase02" w:date="2010-08-10T13:48:00Z"/>
                    <w:rFonts w:ascii="Garamond" w:hAnsi="Garamond"/>
                    <w:sz w:val="20"/>
                    <w:szCs w:val="20"/>
                  </w:rPr>
                </w:rPrChange>
              </w:rPr>
              <w:pPrChange w:id="147" w:author="pchase02" w:date="2010-08-10T13:41:00Z">
                <w:pPr>
                  <w:framePr w:hSpace="180" w:wrap="around" w:vAnchor="page" w:hAnchor="text" w:y="721"/>
                </w:pPr>
              </w:pPrChange>
            </w:pPr>
            <w:del w:id="148" w:author="pchase02" w:date="2010-08-10T13:40:00Z">
              <w:r w:rsidRPr="00B6300C">
                <w:rPr>
                  <w:b/>
                  <w:color w:val="C00000"/>
                  <w:rPrChange w:id="149" w:author="pchase02" w:date="2010-08-10T13:44:00Z">
                    <w:rPr>
                      <w:rFonts w:ascii="Garamond" w:hAnsi="Garamond"/>
                      <w:sz w:val="20"/>
                      <w:szCs w:val="20"/>
                    </w:rPr>
                  </w:rPrChange>
                </w:rPr>
                <w:delText>Doesn’t yet choose meaningful, realistic and demanding goals or use goals to shape behavior and actions.</w:delText>
              </w:r>
            </w:del>
          </w:p>
        </w:tc>
      </w:tr>
    </w:tbl>
    <w:p w:rsidR="00A5581C" w:rsidRDefault="00A5581C" w:rsidP="00DF355D">
      <w:pPr>
        <w:rPr>
          <w:ins w:id="150" w:author="pchase02" w:date="2010-08-10T13:46:00Z"/>
          <w:color w:val="C0504D" w:themeColor="accent2"/>
        </w:rPr>
      </w:pPr>
    </w:p>
    <w:p w:rsidR="00A5581C" w:rsidRDefault="00A5581C" w:rsidP="00DF355D">
      <w:pPr>
        <w:rPr>
          <w:ins w:id="151" w:author="pchase02" w:date="2010-08-10T13:46:00Z"/>
          <w:color w:val="C0504D" w:themeColor="accent2"/>
        </w:rPr>
      </w:pPr>
    </w:p>
    <w:tbl>
      <w:tblPr>
        <w:tblpPr w:leftFromText="180" w:rightFromText="180" w:vertAnchor="page" w:horzAnchor="margin" w:tblpY="1276"/>
        <w:tblW w:w="2502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</w:tblBorders>
        <w:tblLook w:val="0000"/>
        <w:tblPrChange w:id="152" w:author="ebower02" w:date="2010-08-10T16:07:00Z">
          <w:tblPr>
            <w:tblpPr w:leftFromText="180" w:rightFromText="180" w:vertAnchor="page" w:horzAnchor="margin" w:tblpY="1276"/>
            <w:tblW w:w="2502" w:type="pct"/>
            <w:tblLook w:val="0000"/>
          </w:tblPr>
        </w:tblPrChange>
      </w:tblPr>
      <w:tblGrid>
        <w:gridCol w:w="2178"/>
        <w:gridCol w:w="5136"/>
        <w:tblGridChange w:id="153">
          <w:tblGrid>
            <w:gridCol w:w="3555"/>
            <w:gridCol w:w="3759"/>
          </w:tblGrid>
        </w:tblGridChange>
      </w:tblGrid>
      <w:tr w:rsidR="00C8737E">
        <w:trPr>
          <w:trHeight w:val="713"/>
          <w:ins w:id="154" w:author="pchase02" w:date="2010-08-10T13:48:00Z"/>
          <w:trPrChange w:id="155" w:author="ebower02" w:date="2010-08-10T16:07:00Z">
            <w:trPr>
              <w:trHeight w:val="128"/>
            </w:trPr>
          </w:trPrChange>
        </w:trPr>
        <w:tc>
          <w:tcPr>
            <w:tcW w:w="7314" w:type="dxa"/>
            <w:gridSpan w:val="2"/>
            <w:tcBorders>
              <w:bottom w:val="single" w:sz="4" w:space="0" w:color="auto"/>
            </w:tcBorders>
            <w:shd w:val="clear" w:color="auto" w:fill="DFD8E8" w:themeFill="accent4" w:themeFillTint="3F"/>
            <w:tcPrChange w:id="156" w:author="ebower02" w:date="2010-08-10T16:07:00Z">
              <w:tcPr>
                <w:tcW w:w="7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FD8E8" w:themeFill="accent4" w:themeFillTint="3F"/>
              </w:tcPr>
            </w:tcPrChange>
          </w:tcPr>
          <w:p w:rsidR="00A5581C" w:rsidRPr="00C8737E" w:rsidRDefault="00B6300C" w:rsidP="00C8737E">
            <w:pPr>
              <w:pStyle w:val="TableNormalParagraph"/>
              <w:jc w:val="center"/>
              <w:rPr>
                <w:ins w:id="157" w:author="pchase02" w:date="2010-08-10T13:48:00Z"/>
                <w:color w:val="C00000"/>
                <w:sz w:val="48"/>
                <w:szCs w:val="48"/>
              </w:rPr>
            </w:pPr>
            <w:ins w:id="158" w:author="pchase02" w:date="2010-08-10T13:48:00Z">
              <w:del w:id="159" w:author="ebower02" w:date="2010-08-10T16:03:00Z">
                <w:r w:rsidRPr="00B6300C">
                  <w:rPr>
                    <w:b/>
                    <w:color w:val="C00000"/>
                    <w:sz w:val="48"/>
                    <w:szCs w:val="48"/>
                    <w:rPrChange w:id="160" w:author="pchase02" w:date="2010-08-10T13:50:00Z">
                      <w:rPr>
                        <w:rFonts w:eastAsia="Times New Roman"/>
                        <w:b/>
                        <w:color w:val="C00000"/>
                        <w:sz w:val="48"/>
                        <w:szCs w:val="48"/>
                      </w:rPr>
                    </w:rPrChange>
                  </w:rPr>
                  <w:delText>Young Adolescent GPS</w:delText>
                </w:r>
              </w:del>
            </w:ins>
            <w:ins w:id="161" w:author="ebower02" w:date="2010-08-10T16:03:00Z">
              <w:r w:rsidR="00235FD2">
                <w:rPr>
                  <w:b/>
                  <w:color w:val="C00000"/>
                  <w:sz w:val="48"/>
                  <w:szCs w:val="48"/>
                </w:rPr>
                <w:t>Scoring Guide for Mentor Rubrics</w:t>
              </w:r>
            </w:ins>
          </w:p>
        </w:tc>
      </w:tr>
      <w:tr w:rsidR="00C8737E" w:rsidRPr="003A275D">
        <w:trPr>
          <w:trHeight w:val="855"/>
          <w:ins w:id="162" w:author="pchase02" w:date="2010-08-10T13:48:00Z"/>
          <w:trPrChange w:id="163" w:author="ebower02" w:date="2010-08-10T16:07:00Z">
            <w:trPr>
              <w:trHeight w:val="855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FD8E8" w:themeFill="accent4" w:themeFillTint="3F"/>
            <w:vAlign w:val="center"/>
            <w:tcPrChange w:id="164" w:author="ebower02" w:date="2010-08-10T16:07:00Z">
              <w:tcPr>
                <w:tcW w:w="3555" w:type="dxa"/>
                <w:tcBorders>
                  <w:left w:val="nil"/>
                  <w:bottom w:val="nil"/>
                  <w:right w:val="nil"/>
                </w:tcBorders>
                <w:shd w:val="clear" w:color="auto" w:fill="DFD8E8" w:themeFill="accent4" w:themeFillTint="3F"/>
              </w:tcPr>
            </w:tcPrChange>
          </w:tcPr>
          <w:p w:rsidR="00000000" w:rsidRDefault="00B6300C">
            <w:pPr>
              <w:jc w:val="center"/>
              <w:rPr>
                <w:ins w:id="165" w:author="pchase02" w:date="2010-08-10T13:48:00Z"/>
                <w:b/>
                <w:color w:val="C00000"/>
                <w:sz w:val="36"/>
                <w:szCs w:val="36"/>
                <w:rPrChange w:id="166" w:author="ebower02" w:date="2010-08-10T16:02:00Z">
                  <w:rPr>
                    <w:ins w:id="167" w:author="pchase02" w:date="2010-08-10T13:48:00Z"/>
                    <w:b/>
                    <w:color w:val="C00000"/>
                  </w:rPr>
                </w:rPrChange>
              </w:rPr>
              <w:pPrChange w:id="168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169" w:author="pchase02" w:date="2010-08-10T13:48:00Z">
              <w:r w:rsidRPr="00B6300C">
                <w:rPr>
                  <w:b/>
                  <w:color w:val="C00000"/>
                  <w:sz w:val="36"/>
                  <w:szCs w:val="36"/>
                  <w:rPrChange w:id="170" w:author="ebower02" w:date="2010-08-10T16:02:00Z">
                    <w:rPr>
                      <w:b/>
                      <w:color w:val="C00000"/>
                    </w:rPr>
                  </w:rPrChange>
                </w:rPr>
                <w:t>5</w:t>
              </w:r>
            </w:ins>
          </w:p>
          <w:p w:rsidR="00000000" w:rsidRDefault="00ED7CE6">
            <w:pPr>
              <w:jc w:val="center"/>
              <w:rPr>
                <w:ins w:id="171" w:author="pchase02" w:date="2010-08-10T13:48:00Z"/>
                <w:b/>
                <w:color w:val="C00000"/>
                <w:sz w:val="36"/>
                <w:szCs w:val="36"/>
                <w:rPrChange w:id="172" w:author="ebower02" w:date="2010-08-10T16:02:00Z">
                  <w:rPr>
                    <w:ins w:id="173" w:author="pchase02" w:date="2010-08-10T13:48:00Z"/>
                    <w:b/>
                    <w:color w:val="C00000"/>
                  </w:rPr>
                </w:rPrChange>
              </w:rPr>
              <w:pPrChange w:id="174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EFF6"/>
            <w:vAlign w:val="center"/>
            <w:tcPrChange w:id="175" w:author="ebower02" w:date="2010-08-10T16:07:00Z">
              <w:tcPr>
                <w:tcW w:w="3759" w:type="dxa"/>
                <w:shd w:val="clear" w:color="auto" w:fill="F2EFF6"/>
              </w:tcPr>
            </w:tcPrChange>
          </w:tcPr>
          <w:p w:rsidR="00000000" w:rsidRDefault="00A5581C">
            <w:pPr>
              <w:jc w:val="center"/>
              <w:rPr>
                <w:ins w:id="176" w:author="pchase02" w:date="2010-08-10T13:48:00Z"/>
                <w:b/>
                <w:color w:val="C00000"/>
              </w:rPr>
              <w:pPrChange w:id="177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178" w:author="pchase02" w:date="2010-08-10T13:48:00Z">
              <w:r w:rsidRPr="00C8737E">
                <w:rPr>
                  <w:b/>
                  <w:color w:val="C00000"/>
                </w:rPr>
                <w:t>Consistent initiative;</w:t>
              </w:r>
            </w:ins>
          </w:p>
          <w:p w:rsidR="00000000" w:rsidRDefault="00A5581C">
            <w:pPr>
              <w:jc w:val="center"/>
              <w:rPr>
                <w:ins w:id="179" w:author="pchase02" w:date="2010-08-10T13:48:00Z"/>
                <w:b/>
                <w:color w:val="C00000"/>
              </w:rPr>
              <w:pPrChange w:id="180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181" w:author="pchase02" w:date="2010-08-10T13:48:00Z">
              <w:r w:rsidRPr="00C8737E">
                <w:rPr>
                  <w:b/>
                  <w:color w:val="C00000"/>
                </w:rPr>
                <w:t>skill mastery</w:t>
              </w:r>
            </w:ins>
          </w:p>
        </w:tc>
      </w:tr>
      <w:tr w:rsidR="00C8737E" w:rsidRPr="003A275D">
        <w:trPr>
          <w:trHeight w:val="733"/>
          <w:ins w:id="182" w:author="pchase02" w:date="2010-08-10T13:48:00Z"/>
          <w:trPrChange w:id="183" w:author="ebower02" w:date="2010-08-10T16:06:00Z">
            <w:trPr>
              <w:trHeight w:val="733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FD8E8" w:themeFill="accent4" w:themeFillTint="3F"/>
            <w:vAlign w:val="center"/>
            <w:tcPrChange w:id="184" w:author="ebower02" w:date="2010-08-10T16:06:00Z">
              <w:tcPr>
                <w:tcW w:w="3555" w:type="dxa"/>
                <w:tcBorders>
                  <w:left w:val="nil"/>
                  <w:bottom w:val="nil"/>
                  <w:right w:val="nil"/>
                </w:tcBorders>
                <w:shd w:val="clear" w:color="auto" w:fill="DFD8E8" w:themeFill="accent4" w:themeFillTint="3F"/>
              </w:tcPr>
            </w:tcPrChange>
          </w:tcPr>
          <w:p w:rsidR="00000000" w:rsidRDefault="00B6300C">
            <w:pPr>
              <w:jc w:val="center"/>
              <w:rPr>
                <w:ins w:id="185" w:author="pchase02" w:date="2010-08-10T13:48:00Z"/>
                <w:b/>
                <w:color w:val="C00000"/>
                <w:sz w:val="36"/>
                <w:szCs w:val="36"/>
                <w:rPrChange w:id="186" w:author="ebower02" w:date="2010-08-10T16:02:00Z">
                  <w:rPr>
                    <w:ins w:id="187" w:author="pchase02" w:date="2010-08-10T13:48:00Z"/>
                    <w:b/>
                    <w:color w:val="C00000"/>
                  </w:rPr>
                </w:rPrChange>
              </w:rPr>
              <w:pPrChange w:id="188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189" w:author="pchase02" w:date="2010-08-10T13:48:00Z">
              <w:r w:rsidRPr="00B6300C">
                <w:rPr>
                  <w:b/>
                  <w:color w:val="C00000"/>
                  <w:sz w:val="36"/>
                  <w:szCs w:val="36"/>
                  <w:rPrChange w:id="190" w:author="ebower02" w:date="2010-08-10T16:02:00Z">
                    <w:rPr>
                      <w:b/>
                      <w:color w:val="C00000"/>
                    </w:rPr>
                  </w:rPrChange>
                </w:rPr>
                <w:t>4</w:t>
              </w:r>
            </w:ins>
          </w:p>
          <w:p w:rsidR="00000000" w:rsidRDefault="00ED7CE6">
            <w:pPr>
              <w:jc w:val="center"/>
              <w:rPr>
                <w:ins w:id="191" w:author="pchase02" w:date="2010-08-10T13:48:00Z"/>
                <w:b/>
                <w:color w:val="C00000"/>
                <w:sz w:val="36"/>
                <w:szCs w:val="36"/>
                <w:rPrChange w:id="192" w:author="ebower02" w:date="2010-08-10T16:02:00Z">
                  <w:rPr>
                    <w:ins w:id="193" w:author="pchase02" w:date="2010-08-10T13:48:00Z"/>
                    <w:b/>
                    <w:color w:val="C00000"/>
                  </w:rPr>
                </w:rPrChange>
              </w:rPr>
              <w:pPrChange w:id="194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  <w:tcPrChange w:id="195" w:author="ebower02" w:date="2010-08-10T16:06:00Z">
              <w:tcPr>
                <w:tcW w:w="3759" w:type="dxa"/>
                <w:shd w:val="clear" w:color="auto" w:fill="E5DFEC" w:themeFill="accent4" w:themeFillTint="33"/>
              </w:tcPr>
            </w:tcPrChange>
          </w:tcPr>
          <w:p w:rsidR="00000000" w:rsidRDefault="00A5581C">
            <w:pPr>
              <w:jc w:val="center"/>
              <w:rPr>
                <w:ins w:id="196" w:author="pchase02" w:date="2010-08-10T13:48:00Z"/>
                <w:b/>
                <w:color w:val="C00000"/>
              </w:rPr>
              <w:pPrChange w:id="197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198" w:author="pchase02" w:date="2010-08-10T13:48:00Z">
              <w:r w:rsidRPr="00C8737E">
                <w:rPr>
                  <w:b/>
                  <w:color w:val="C00000"/>
                </w:rPr>
                <w:t>“On and off” initiative;</w:t>
              </w:r>
            </w:ins>
          </w:p>
          <w:p w:rsidR="00000000" w:rsidRDefault="00A5581C">
            <w:pPr>
              <w:jc w:val="center"/>
              <w:rPr>
                <w:ins w:id="199" w:author="pchase02" w:date="2010-08-10T13:48:00Z"/>
                <w:b/>
                <w:color w:val="C00000"/>
              </w:rPr>
              <w:pPrChange w:id="200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01" w:author="pchase02" w:date="2010-08-10T13:48:00Z">
              <w:r w:rsidRPr="00C8737E">
                <w:rPr>
                  <w:b/>
                  <w:color w:val="C00000"/>
                </w:rPr>
                <w:t>skill competence</w:t>
              </w:r>
            </w:ins>
          </w:p>
        </w:tc>
      </w:tr>
      <w:tr w:rsidR="00C8737E" w:rsidRPr="003A275D">
        <w:trPr>
          <w:trHeight w:val="855"/>
          <w:ins w:id="202" w:author="pchase02" w:date="2010-08-10T13:48:00Z"/>
          <w:trPrChange w:id="203" w:author="ebower02" w:date="2010-08-10T16:06:00Z">
            <w:trPr>
              <w:trHeight w:val="855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FD8E8" w:themeFill="accent4" w:themeFillTint="3F"/>
            <w:vAlign w:val="center"/>
            <w:tcPrChange w:id="204" w:author="ebower02" w:date="2010-08-10T16:06:00Z">
              <w:tcPr>
                <w:tcW w:w="3555" w:type="dxa"/>
                <w:tcBorders>
                  <w:left w:val="nil"/>
                  <w:bottom w:val="nil"/>
                  <w:right w:val="nil"/>
                </w:tcBorders>
                <w:shd w:val="clear" w:color="auto" w:fill="DFD8E8" w:themeFill="accent4" w:themeFillTint="3F"/>
              </w:tcPr>
            </w:tcPrChange>
          </w:tcPr>
          <w:p w:rsidR="00000000" w:rsidRDefault="00B6300C">
            <w:pPr>
              <w:jc w:val="center"/>
              <w:rPr>
                <w:ins w:id="205" w:author="pchase02" w:date="2010-08-10T13:48:00Z"/>
                <w:b/>
                <w:color w:val="C00000"/>
                <w:sz w:val="36"/>
                <w:szCs w:val="36"/>
                <w:rPrChange w:id="206" w:author="ebower02" w:date="2010-08-10T16:02:00Z">
                  <w:rPr>
                    <w:ins w:id="207" w:author="pchase02" w:date="2010-08-10T13:48:00Z"/>
                    <w:b/>
                    <w:color w:val="C00000"/>
                  </w:rPr>
                </w:rPrChange>
              </w:rPr>
              <w:pPrChange w:id="208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09" w:author="pchase02" w:date="2010-08-10T13:48:00Z">
              <w:r w:rsidRPr="00B6300C">
                <w:rPr>
                  <w:b/>
                  <w:color w:val="C00000"/>
                  <w:sz w:val="36"/>
                  <w:szCs w:val="36"/>
                  <w:rPrChange w:id="210" w:author="ebower02" w:date="2010-08-10T16:02:00Z">
                    <w:rPr>
                      <w:b/>
                      <w:color w:val="C00000"/>
                    </w:rPr>
                  </w:rPrChange>
                </w:rPr>
                <w:t>3</w:t>
              </w:r>
            </w:ins>
          </w:p>
          <w:p w:rsidR="00000000" w:rsidRDefault="00ED7CE6">
            <w:pPr>
              <w:jc w:val="center"/>
              <w:rPr>
                <w:ins w:id="211" w:author="pchase02" w:date="2010-08-10T13:48:00Z"/>
                <w:b/>
                <w:color w:val="C00000"/>
                <w:sz w:val="36"/>
                <w:szCs w:val="36"/>
                <w:rPrChange w:id="212" w:author="ebower02" w:date="2010-08-10T16:02:00Z">
                  <w:rPr>
                    <w:ins w:id="213" w:author="pchase02" w:date="2010-08-10T13:48:00Z"/>
                    <w:b/>
                    <w:color w:val="C00000"/>
                  </w:rPr>
                </w:rPrChange>
              </w:rPr>
              <w:pPrChange w:id="214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EFF6"/>
            <w:vAlign w:val="center"/>
            <w:tcPrChange w:id="215" w:author="ebower02" w:date="2010-08-10T16:06:00Z">
              <w:tcPr>
                <w:tcW w:w="3759" w:type="dxa"/>
                <w:shd w:val="clear" w:color="auto" w:fill="F2EFF6"/>
              </w:tcPr>
            </w:tcPrChange>
          </w:tcPr>
          <w:p w:rsidR="00000000" w:rsidRDefault="00A5581C">
            <w:pPr>
              <w:jc w:val="center"/>
              <w:rPr>
                <w:ins w:id="216" w:author="pchase02" w:date="2010-08-10T13:48:00Z"/>
                <w:b/>
                <w:color w:val="C00000"/>
              </w:rPr>
              <w:pPrChange w:id="217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18" w:author="pchase02" w:date="2010-08-10T13:48:00Z">
              <w:r w:rsidRPr="00C8737E">
                <w:rPr>
                  <w:b/>
                  <w:color w:val="C00000"/>
                </w:rPr>
                <w:t>Emerging initiative;</w:t>
              </w:r>
            </w:ins>
          </w:p>
          <w:p w:rsidR="00000000" w:rsidRDefault="00A5581C">
            <w:pPr>
              <w:jc w:val="center"/>
              <w:rPr>
                <w:ins w:id="219" w:author="pchase02" w:date="2010-08-10T13:48:00Z"/>
                <w:b/>
                <w:color w:val="C00000"/>
              </w:rPr>
              <w:pPrChange w:id="220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21" w:author="pchase02" w:date="2010-08-10T13:48:00Z">
              <w:r w:rsidRPr="00C8737E">
                <w:rPr>
                  <w:b/>
                  <w:color w:val="C00000"/>
                </w:rPr>
                <w:t>basic skill</w:t>
              </w:r>
            </w:ins>
          </w:p>
        </w:tc>
      </w:tr>
      <w:tr w:rsidR="00C8737E" w:rsidRPr="003A275D">
        <w:trPr>
          <w:trHeight w:val="733"/>
          <w:ins w:id="222" w:author="pchase02" w:date="2010-08-10T13:48:00Z"/>
          <w:trPrChange w:id="223" w:author="ebower02" w:date="2010-08-10T16:06:00Z">
            <w:trPr>
              <w:trHeight w:val="733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FD8E8" w:themeFill="accent4" w:themeFillTint="3F"/>
            <w:vAlign w:val="center"/>
            <w:tcPrChange w:id="224" w:author="ebower02" w:date="2010-08-10T16:06:00Z">
              <w:tcPr>
                <w:tcW w:w="3555" w:type="dxa"/>
                <w:tcBorders>
                  <w:left w:val="nil"/>
                  <w:bottom w:val="nil"/>
                  <w:right w:val="nil"/>
                </w:tcBorders>
                <w:shd w:val="clear" w:color="auto" w:fill="DFD8E8" w:themeFill="accent4" w:themeFillTint="3F"/>
              </w:tcPr>
            </w:tcPrChange>
          </w:tcPr>
          <w:p w:rsidR="00000000" w:rsidRDefault="00B6300C">
            <w:pPr>
              <w:jc w:val="center"/>
              <w:rPr>
                <w:ins w:id="225" w:author="pchase02" w:date="2010-08-10T13:48:00Z"/>
                <w:b/>
                <w:color w:val="C00000"/>
                <w:sz w:val="36"/>
                <w:szCs w:val="36"/>
                <w:rPrChange w:id="226" w:author="ebower02" w:date="2010-08-10T16:02:00Z">
                  <w:rPr>
                    <w:ins w:id="227" w:author="pchase02" w:date="2010-08-10T13:48:00Z"/>
                    <w:b/>
                    <w:color w:val="C00000"/>
                  </w:rPr>
                </w:rPrChange>
              </w:rPr>
              <w:pPrChange w:id="228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29" w:author="pchase02" w:date="2010-08-10T13:48:00Z">
              <w:r w:rsidRPr="00B6300C">
                <w:rPr>
                  <w:b/>
                  <w:color w:val="C00000"/>
                  <w:sz w:val="36"/>
                  <w:szCs w:val="36"/>
                  <w:rPrChange w:id="230" w:author="ebower02" w:date="2010-08-10T16:02:00Z">
                    <w:rPr>
                      <w:b/>
                      <w:color w:val="C00000"/>
                    </w:rPr>
                  </w:rPrChange>
                </w:rPr>
                <w:t>2</w:t>
              </w:r>
            </w:ins>
          </w:p>
          <w:p w:rsidR="00000000" w:rsidRDefault="00ED7CE6">
            <w:pPr>
              <w:jc w:val="center"/>
              <w:rPr>
                <w:ins w:id="231" w:author="pchase02" w:date="2010-08-10T13:48:00Z"/>
                <w:b/>
                <w:color w:val="C00000"/>
                <w:sz w:val="36"/>
                <w:szCs w:val="36"/>
                <w:rPrChange w:id="232" w:author="ebower02" w:date="2010-08-10T16:02:00Z">
                  <w:rPr>
                    <w:ins w:id="233" w:author="pchase02" w:date="2010-08-10T13:48:00Z"/>
                    <w:b/>
                    <w:color w:val="C00000"/>
                  </w:rPr>
                </w:rPrChange>
              </w:rPr>
              <w:pPrChange w:id="234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  <w:tcPrChange w:id="235" w:author="ebower02" w:date="2010-08-10T16:06:00Z">
              <w:tcPr>
                <w:tcW w:w="3759" w:type="dxa"/>
                <w:shd w:val="clear" w:color="auto" w:fill="E5DFEC" w:themeFill="accent4" w:themeFillTint="33"/>
              </w:tcPr>
            </w:tcPrChange>
          </w:tcPr>
          <w:p w:rsidR="00000000" w:rsidRDefault="00A5581C">
            <w:pPr>
              <w:jc w:val="center"/>
              <w:rPr>
                <w:ins w:id="236" w:author="pchase02" w:date="2010-08-10T13:48:00Z"/>
                <w:b/>
                <w:color w:val="C00000"/>
              </w:rPr>
              <w:pPrChange w:id="237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38" w:author="pchase02" w:date="2010-08-10T13:48:00Z">
              <w:r w:rsidRPr="00C8737E">
                <w:rPr>
                  <w:b/>
                  <w:color w:val="C00000"/>
                </w:rPr>
                <w:t>Lacks initiative;</w:t>
              </w:r>
            </w:ins>
          </w:p>
          <w:p w:rsidR="00000000" w:rsidRDefault="00A5581C">
            <w:pPr>
              <w:jc w:val="center"/>
              <w:rPr>
                <w:ins w:id="239" w:author="pchase02" w:date="2010-08-10T13:48:00Z"/>
                <w:b/>
                <w:color w:val="C00000"/>
              </w:rPr>
              <w:pPrChange w:id="240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41" w:author="pchase02" w:date="2010-08-10T13:48:00Z">
              <w:r w:rsidRPr="00C8737E">
                <w:rPr>
                  <w:b/>
                  <w:color w:val="C00000"/>
                </w:rPr>
                <w:t>low skill</w:t>
              </w:r>
            </w:ins>
          </w:p>
        </w:tc>
      </w:tr>
      <w:tr w:rsidR="00C8737E" w:rsidRPr="003A275D">
        <w:trPr>
          <w:trHeight w:val="530"/>
          <w:ins w:id="242" w:author="pchase02" w:date="2010-08-10T13:48:00Z"/>
          <w:trPrChange w:id="243" w:author="ebower02" w:date="2010-08-10T16:06:00Z">
            <w:trPr>
              <w:trHeight w:val="530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dashed" w:sz="4" w:space="0" w:color="auto"/>
            </w:tcBorders>
            <w:shd w:val="clear" w:color="auto" w:fill="DFD8E8" w:themeFill="accent4" w:themeFillTint="3F"/>
            <w:vAlign w:val="center"/>
            <w:tcPrChange w:id="244" w:author="ebower02" w:date="2010-08-10T16:06:00Z">
              <w:tcPr>
                <w:tcW w:w="3555" w:type="dxa"/>
                <w:tcBorders>
                  <w:left w:val="nil"/>
                  <w:bottom w:val="nil"/>
                  <w:right w:val="nil"/>
                </w:tcBorders>
                <w:shd w:val="clear" w:color="auto" w:fill="DFD8E8" w:themeFill="accent4" w:themeFillTint="3F"/>
              </w:tcPr>
            </w:tcPrChange>
          </w:tcPr>
          <w:p w:rsidR="00000000" w:rsidRDefault="00B6300C">
            <w:pPr>
              <w:jc w:val="center"/>
              <w:rPr>
                <w:ins w:id="245" w:author="pchase02" w:date="2010-08-10T13:48:00Z"/>
                <w:b/>
                <w:color w:val="C00000"/>
                <w:sz w:val="36"/>
                <w:szCs w:val="36"/>
                <w:rPrChange w:id="246" w:author="ebower02" w:date="2010-08-10T16:02:00Z">
                  <w:rPr>
                    <w:ins w:id="247" w:author="pchase02" w:date="2010-08-10T13:48:00Z"/>
                    <w:b/>
                    <w:color w:val="C00000"/>
                  </w:rPr>
                </w:rPrChange>
              </w:rPr>
              <w:pPrChange w:id="248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49" w:author="pchase02" w:date="2010-08-10T13:48:00Z">
              <w:r w:rsidRPr="00B6300C">
                <w:rPr>
                  <w:b/>
                  <w:color w:val="C00000"/>
                  <w:sz w:val="36"/>
                  <w:szCs w:val="36"/>
                  <w:rPrChange w:id="250" w:author="ebower02" w:date="2010-08-10T16:02:00Z">
                    <w:rPr>
                      <w:b/>
                      <w:color w:val="C00000"/>
                    </w:rPr>
                  </w:rPrChange>
                </w:rPr>
                <w:t>1</w:t>
              </w:r>
            </w:ins>
          </w:p>
          <w:p w:rsidR="00000000" w:rsidRDefault="00ED7CE6">
            <w:pPr>
              <w:jc w:val="center"/>
              <w:rPr>
                <w:ins w:id="251" w:author="pchase02" w:date="2010-08-10T13:48:00Z"/>
                <w:b/>
                <w:color w:val="C00000"/>
                <w:sz w:val="36"/>
                <w:szCs w:val="36"/>
                <w:rPrChange w:id="252" w:author="ebower02" w:date="2010-08-10T16:02:00Z">
                  <w:rPr>
                    <w:ins w:id="253" w:author="pchase02" w:date="2010-08-10T13:48:00Z"/>
                    <w:b/>
                    <w:color w:val="C00000"/>
                  </w:rPr>
                </w:rPrChange>
              </w:rPr>
              <w:pPrChange w:id="254" w:author="ebower02" w:date="2010-08-10T16:02:00Z">
                <w:pPr>
                  <w:framePr w:hSpace="180" w:wrap="around" w:vAnchor="page" w:hAnchor="margin" w:y="1276"/>
                  <w:jc w:val="center"/>
                </w:pPr>
              </w:pPrChange>
            </w:pPr>
          </w:p>
        </w:tc>
        <w:tc>
          <w:tcPr>
            <w:tcW w:w="513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EFF6"/>
            <w:vAlign w:val="center"/>
            <w:tcPrChange w:id="255" w:author="ebower02" w:date="2010-08-10T16:06:00Z">
              <w:tcPr>
                <w:tcW w:w="3759" w:type="dxa"/>
                <w:shd w:val="clear" w:color="auto" w:fill="F2EFF6"/>
              </w:tcPr>
            </w:tcPrChange>
          </w:tcPr>
          <w:p w:rsidR="00000000" w:rsidRDefault="00A5581C">
            <w:pPr>
              <w:jc w:val="center"/>
              <w:rPr>
                <w:ins w:id="256" w:author="pchase02" w:date="2010-08-10T13:48:00Z"/>
                <w:b/>
                <w:color w:val="C00000"/>
              </w:rPr>
              <w:pPrChange w:id="257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58" w:author="pchase02" w:date="2010-08-10T13:48:00Z">
              <w:r w:rsidRPr="00C8737E">
                <w:rPr>
                  <w:b/>
                  <w:color w:val="C00000"/>
                </w:rPr>
                <w:t>Lacks skill;</w:t>
              </w:r>
            </w:ins>
          </w:p>
          <w:p w:rsidR="00000000" w:rsidRDefault="00A5581C">
            <w:pPr>
              <w:jc w:val="center"/>
              <w:rPr>
                <w:ins w:id="259" w:author="pchase02" w:date="2010-08-10T13:48:00Z"/>
                <w:b/>
                <w:color w:val="C00000"/>
              </w:rPr>
              <w:pPrChange w:id="260" w:author="ebower02" w:date="2010-08-10T15:22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261" w:author="pchase02" w:date="2010-08-10T13:48:00Z">
              <w:r w:rsidRPr="00C8737E">
                <w:rPr>
                  <w:b/>
                  <w:color w:val="C00000"/>
                </w:rPr>
                <w:t>pre-aware or disengaged</w:t>
              </w:r>
            </w:ins>
          </w:p>
        </w:tc>
      </w:tr>
    </w:tbl>
    <w:p w:rsidR="00000000" w:rsidRDefault="00B6300C">
      <w:pPr>
        <w:numPr>
          <w:ilvl w:val="0"/>
          <w:numId w:val="1"/>
        </w:numPr>
        <w:rPr>
          <w:ins w:id="262" w:author="ebower02" w:date="2010-08-10T16:11:00Z"/>
          <w:sz w:val="32"/>
          <w:szCs w:val="32"/>
          <w:rPrChange w:id="263" w:author="ebower02" w:date="2010-08-10T16:27:00Z">
            <w:rPr>
              <w:ins w:id="264" w:author="ebower02" w:date="2010-08-10T16:11:00Z"/>
              <w:color w:val="C0504D" w:themeColor="accent2"/>
              <w:sz w:val="32"/>
              <w:szCs w:val="32"/>
            </w:rPr>
          </w:rPrChange>
        </w:rPr>
        <w:pPrChange w:id="265" w:author="ebower02" w:date="2010-08-10T16:10:00Z">
          <w:pPr/>
        </w:pPrChange>
      </w:pPr>
      <w:ins w:id="266" w:author="ebower02" w:date="2010-08-10T16:10:00Z">
        <w:r w:rsidRPr="00B6300C">
          <w:rPr>
            <w:sz w:val="32"/>
            <w:szCs w:val="32"/>
            <w:rPrChange w:id="267" w:author="ebower02" w:date="2010-08-10T16:27:00Z">
              <w:rPr>
                <w:color w:val="C0504D" w:themeColor="accent2"/>
                <w:sz w:val="32"/>
                <w:szCs w:val="32"/>
              </w:rPr>
            </w:rPrChange>
          </w:rPr>
          <w:t>Print off</w:t>
        </w:r>
      </w:ins>
      <w:ins w:id="268" w:author="ebower02" w:date="2010-08-10T16:11:00Z">
        <w:r w:rsidRPr="00B6300C">
          <w:rPr>
            <w:sz w:val="32"/>
            <w:szCs w:val="32"/>
            <w:rPrChange w:id="269" w:author="ebower02" w:date="2010-08-10T16:27:00Z">
              <w:rPr>
                <w:color w:val="C0504D" w:themeColor="accent2"/>
                <w:sz w:val="32"/>
                <w:szCs w:val="32"/>
              </w:rPr>
            </w:rPrChange>
          </w:rPr>
          <w:t xml:space="preserve"> these pages.</w:t>
        </w:r>
      </w:ins>
    </w:p>
    <w:p w:rsidR="00000000" w:rsidRDefault="00B6300C">
      <w:pPr>
        <w:tabs>
          <w:tab w:val="left" w:pos="2760"/>
        </w:tabs>
        <w:ind w:left="2520"/>
        <w:rPr>
          <w:ins w:id="270" w:author="ebower02" w:date="2010-08-10T16:10:00Z"/>
          <w:sz w:val="32"/>
          <w:szCs w:val="32"/>
          <w:rPrChange w:id="271" w:author="ebower02" w:date="2010-08-10T16:27:00Z">
            <w:rPr>
              <w:ins w:id="272" w:author="ebower02" w:date="2010-08-10T16:10:00Z"/>
              <w:color w:val="C0504D" w:themeColor="accent2"/>
              <w:sz w:val="32"/>
              <w:szCs w:val="32"/>
            </w:rPr>
          </w:rPrChange>
        </w:rPr>
        <w:pPrChange w:id="273" w:author="ebower02" w:date="2010-08-10T16:27:00Z">
          <w:pPr/>
        </w:pPrChange>
      </w:pPr>
      <w:ins w:id="274" w:author="ebower02" w:date="2010-08-10T16:27:00Z">
        <w:r>
          <w:rPr>
            <w:sz w:val="32"/>
            <w:szCs w:val="32"/>
          </w:rPr>
          <w:tab/>
        </w:r>
      </w:ins>
    </w:p>
    <w:p w:rsidR="00000000" w:rsidRDefault="00B6300C">
      <w:pPr>
        <w:numPr>
          <w:ilvl w:val="0"/>
          <w:numId w:val="1"/>
        </w:numPr>
        <w:rPr>
          <w:ins w:id="275" w:author="ebower02" w:date="2010-08-10T16:11:00Z"/>
          <w:sz w:val="32"/>
          <w:szCs w:val="32"/>
          <w:rPrChange w:id="276" w:author="ebower02" w:date="2010-08-10T16:27:00Z">
            <w:rPr>
              <w:ins w:id="277" w:author="ebower02" w:date="2010-08-10T16:11:00Z"/>
              <w:color w:val="C0504D" w:themeColor="accent2"/>
              <w:sz w:val="32"/>
              <w:szCs w:val="32"/>
            </w:rPr>
          </w:rPrChange>
        </w:rPr>
        <w:pPrChange w:id="278" w:author="ebower02" w:date="2010-08-10T16:10:00Z">
          <w:pPr/>
        </w:pPrChange>
      </w:pPr>
      <w:ins w:id="279" w:author="ebower02" w:date="2010-08-10T16:11:00Z">
        <w:r w:rsidRPr="00B6300C">
          <w:rPr>
            <w:sz w:val="32"/>
            <w:szCs w:val="32"/>
            <w:rPrChange w:id="280" w:author="ebower02" w:date="2010-08-10T16:27:00Z">
              <w:rPr>
                <w:color w:val="C0504D" w:themeColor="accent2"/>
                <w:sz w:val="32"/>
                <w:szCs w:val="32"/>
              </w:rPr>
            </w:rPrChange>
          </w:rPr>
          <w:t>Laminate them.</w:t>
        </w:r>
      </w:ins>
    </w:p>
    <w:p w:rsidR="00000000" w:rsidRDefault="00ED7CE6">
      <w:pPr>
        <w:pStyle w:val="ListParagraph"/>
        <w:rPr>
          <w:ins w:id="281" w:author="ebower02" w:date="2010-08-10T16:11:00Z"/>
          <w:sz w:val="32"/>
          <w:szCs w:val="32"/>
        </w:rPr>
        <w:pPrChange w:id="282" w:author="ebower02" w:date="2010-08-10T16:11:00Z">
          <w:pPr>
            <w:numPr>
              <w:numId w:val="1"/>
            </w:numPr>
            <w:ind w:left="2520" w:hanging="360"/>
          </w:pPr>
        </w:pPrChange>
      </w:pPr>
    </w:p>
    <w:p w:rsidR="00000000" w:rsidRDefault="00B6300C">
      <w:pPr>
        <w:numPr>
          <w:ilvl w:val="0"/>
          <w:numId w:val="1"/>
        </w:numPr>
        <w:rPr>
          <w:ins w:id="283" w:author="ebower02" w:date="2010-08-10T16:11:00Z"/>
          <w:sz w:val="32"/>
          <w:szCs w:val="32"/>
          <w:rPrChange w:id="284" w:author="ebower02" w:date="2010-08-10T16:27:00Z">
            <w:rPr>
              <w:ins w:id="285" w:author="ebower02" w:date="2010-08-10T16:11:00Z"/>
              <w:color w:val="C0504D" w:themeColor="accent2"/>
              <w:sz w:val="32"/>
              <w:szCs w:val="32"/>
            </w:rPr>
          </w:rPrChange>
        </w:rPr>
        <w:pPrChange w:id="286" w:author="ebower02" w:date="2010-08-10T16:10:00Z">
          <w:pPr/>
        </w:pPrChange>
      </w:pPr>
      <w:ins w:id="287" w:author="ebower02" w:date="2010-08-10T16:11:00Z">
        <w:r>
          <w:rPr>
            <w:sz w:val="32"/>
            <w:szCs w:val="32"/>
          </w:rPr>
          <w:t>Cut out</w:t>
        </w:r>
      </w:ins>
      <w:ins w:id="288" w:author="ebower02" w:date="2010-08-10T16:28:00Z">
        <w:r w:rsidR="003D6192">
          <w:rPr>
            <w:sz w:val="32"/>
            <w:szCs w:val="32"/>
          </w:rPr>
          <w:t xml:space="preserve"> the scoring guides</w:t>
        </w:r>
      </w:ins>
      <w:ins w:id="289" w:author="ebower02" w:date="2010-08-10T16:11:00Z">
        <w:r>
          <w:rPr>
            <w:sz w:val="32"/>
            <w:szCs w:val="32"/>
          </w:rPr>
          <w:t>.</w:t>
        </w:r>
      </w:ins>
    </w:p>
    <w:p w:rsidR="00000000" w:rsidRDefault="00ED7CE6">
      <w:pPr>
        <w:pStyle w:val="ListParagraph"/>
        <w:rPr>
          <w:ins w:id="290" w:author="ebower02" w:date="2010-08-10T16:11:00Z"/>
          <w:sz w:val="32"/>
          <w:szCs w:val="32"/>
        </w:rPr>
        <w:pPrChange w:id="291" w:author="ebower02" w:date="2010-08-10T16:11:00Z">
          <w:pPr>
            <w:numPr>
              <w:numId w:val="1"/>
            </w:numPr>
            <w:ind w:left="2520" w:hanging="360"/>
          </w:pPr>
        </w:pPrChange>
      </w:pPr>
    </w:p>
    <w:p w:rsidR="00000000" w:rsidRDefault="00235FD2">
      <w:pPr>
        <w:numPr>
          <w:ilvl w:val="0"/>
          <w:numId w:val="1"/>
        </w:numPr>
        <w:rPr>
          <w:ins w:id="292" w:author="ebower02" w:date="2010-08-10T16:11:00Z"/>
          <w:sz w:val="32"/>
          <w:szCs w:val="32"/>
        </w:rPr>
        <w:pPrChange w:id="293" w:author="ebower02" w:date="2010-08-10T16:10:00Z">
          <w:pPr/>
        </w:pPrChange>
      </w:pPr>
      <w:ins w:id="294" w:author="ebower02" w:date="2010-08-10T16:11:00Z">
        <w:r>
          <w:rPr>
            <w:sz w:val="32"/>
            <w:szCs w:val="32"/>
          </w:rPr>
          <w:t xml:space="preserve">Keep the </w:t>
        </w:r>
      </w:ins>
      <w:ins w:id="295" w:author="ebower02" w:date="2010-08-10T16:28:00Z">
        <w:r w:rsidR="003D6192">
          <w:rPr>
            <w:sz w:val="32"/>
            <w:szCs w:val="32"/>
          </w:rPr>
          <w:t xml:space="preserve">“Scoring Guide for Mentor Rubrics” </w:t>
        </w:r>
      </w:ins>
      <w:ins w:id="296" w:author="ebower02" w:date="2010-08-10T16:11:00Z">
        <w:r>
          <w:rPr>
            <w:sz w:val="32"/>
            <w:szCs w:val="32"/>
          </w:rPr>
          <w:t>with you when completing rubrics.</w:t>
        </w:r>
      </w:ins>
    </w:p>
    <w:p w:rsidR="00000000" w:rsidRDefault="00ED7CE6">
      <w:pPr>
        <w:pStyle w:val="ListParagraph"/>
        <w:rPr>
          <w:ins w:id="297" w:author="ebower02" w:date="2010-08-10T16:11:00Z"/>
          <w:sz w:val="32"/>
          <w:szCs w:val="32"/>
        </w:rPr>
        <w:pPrChange w:id="298" w:author="ebower02" w:date="2010-08-10T16:11:00Z">
          <w:pPr>
            <w:numPr>
              <w:numId w:val="1"/>
            </w:numPr>
            <w:ind w:left="2520" w:hanging="360"/>
          </w:pPr>
        </w:pPrChange>
      </w:pPr>
    </w:p>
    <w:p w:rsidR="00000000" w:rsidRDefault="003D6192">
      <w:pPr>
        <w:numPr>
          <w:ilvl w:val="0"/>
          <w:numId w:val="1"/>
        </w:numPr>
        <w:rPr>
          <w:ins w:id="299" w:author="ebower02" w:date="2010-08-10T16:04:00Z"/>
          <w:sz w:val="32"/>
          <w:szCs w:val="32"/>
          <w:rPrChange w:id="300" w:author="ebower02" w:date="2010-08-10T16:10:00Z">
            <w:rPr>
              <w:ins w:id="301" w:author="ebower02" w:date="2010-08-10T16:04:00Z"/>
              <w:color w:val="C0504D" w:themeColor="accent2"/>
              <w:sz w:val="48"/>
              <w:szCs w:val="48"/>
            </w:rPr>
          </w:rPrChange>
        </w:rPr>
        <w:pPrChange w:id="302" w:author="ebower02" w:date="2010-08-10T16:10:00Z">
          <w:pPr/>
        </w:pPrChange>
      </w:pPr>
      <w:ins w:id="303" w:author="ebower02" w:date="2010-08-10T16:27:00Z">
        <w:r>
          <w:rPr>
            <w:sz w:val="32"/>
            <w:szCs w:val="32"/>
          </w:rPr>
          <w:t>Share the “Scoring Guide for Youth Rubrics” with the young people who are completing the rubrics.</w:t>
        </w:r>
      </w:ins>
    </w:p>
    <w:p w:rsidR="00235FD2" w:rsidRDefault="00235FD2" w:rsidP="00DF355D">
      <w:pPr>
        <w:rPr>
          <w:ins w:id="304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05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06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07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08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09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0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1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2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3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4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5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6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7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8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19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20" w:author="ebower02" w:date="2010-08-10T16:04:00Z"/>
          <w:color w:val="C0504D" w:themeColor="accent2"/>
          <w:sz w:val="48"/>
          <w:szCs w:val="48"/>
        </w:rPr>
      </w:pPr>
    </w:p>
    <w:p w:rsidR="00235FD2" w:rsidRDefault="00235FD2" w:rsidP="00DF355D">
      <w:pPr>
        <w:rPr>
          <w:ins w:id="321" w:author="ebower02" w:date="2010-08-10T16:04:00Z"/>
          <w:color w:val="C0504D" w:themeColor="accent2"/>
          <w:sz w:val="48"/>
          <w:szCs w:val="48"/>
        </w:rPr>
      </w:pPr>
    </w:p>
    <w:tbl>
      <w:tblPr>
        <w:tblpPr w:leftFromText="180" w:rightFromText="180" w:vertAnchor="page" w:horzAnchor="margin" w:tblpY="1276"/>
        <w:tblW w:w="2502" w:type="pct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</w:tblBorders>
        <w:tblLook w:val="0000"/>
        <w:tblPrChange w:id="322" w:author="ebower02" w:date="2010-08-10T16:07:00Z">
          <w:tblPr>
            <w:tblpPr w:leftFromText="180" w:rightFromText="180" w:vertAnchor="page" w:horzAnchor="margin" w:tblpY="1276"/>
            <w:tblW w:w="2502" w:type="pct"/>
            <w:tbl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blBorders>
            <w:tblLook w:val="0000"/>
          </w:tblPr>
        </w:tblPrChange>
      </w:tblPr>
      <w:tblGrid>
        <w:gridCol w:w="2178"/>
        <w:gridCol w:w="5136"/>
        <w:tblGridChange w:id="323">
          <w:tblGrid>
            <w:gridCol w:w="2178"/>
            <w:gridCol w:w="5136"/>
          </w:tblGrid>
        </w:tblGridChange>
      </w:tblGrid>
      <w:tr w:rsidR="00235FD2">
        <w:trPr>
          <w:trHeight w:val="623"/>
          <w:ins w:id="324" w:author="ebower02" w:date="2010-08-10T16:04:00Z"/>
          <w:trPrChange w:id="325" w:author="ebower02" w:date="2010-08-10T16:07:00Z">
            <w:trPr>
              <w:trHeight w:val="128"/>
            </w:trPr>
          </w:trPrChange>
        </w:trPr>
        <w:tc>
          <w:tcPr>
            <w:tcW w:w="7314" w:type="dxa"/>
            <w:gridSpan w:val="2"/>
            <w:tcBorders>
              <w:bottom w:val="single" w:sz="4" w:space="0" w:color="auto"/>
            </w:tcBorders>
            <w:shd w:val="clear" w:color="auto" w:fill="DFD8E8" w:themeFill="accent4" w:themeFillTint="3F"/>
            <w:tcPrChange w:id="326" w:author="ebower02" w:date="2010-08-10T16:07:00Z">
              <w:tcPr>
                <w:tcW w:w="7314" w:type="dxa"/>
                <w:gridSpan w:val="2"/>
                <w:shd w:val="clear" w:color="auto" w:fill="DFD8E8" w:themeFill="accent4" w:themeFillTint="3F"/>
              </w:tcPr>
            </w:tcPrChange>
          </w:tcPr>
          <w:p w:rsidR="00000000" w:rsidRDefault="00235FD2">
            <w:pPr>
              <w:pStyle w:val="TableNormalParagraph"/>
              <w:jc w:val="center"/>
              <w:rPr>
                <w:ins w:id="327" w:author="ebower02" w:date="2010-08-10T16:04:00Z"/>
                <w:color w:val="C00000"/>
                <w:sz w:val="48"/>
                <w:szCs w:val="48"/>
              </w:rPr>
              <w:pPrChange w:id="328" w:author="ebower02" w:date="2010-08-10T16:04:00Z">
                <w:pPr>
                  <w:pStyle w:val="TableNormalParagraph"/>
                  <w:framePr w:hSpace="180" w:wrap="around" w:vAnchor="page" w:hAnchor="margin" w:y="1276"/>
                  <w:jc w:val="center"/>
                </w:pPr>
              </w:pPrChange>
            </w:pPr>
            <w:ins w:id="329" w:author="ebower02" w:date="2010-08-10T16:04:00Z">
              <w:r>
                <w:rPr>
                  <w:b/>
                  <w:color w:val="C00000"/>
                  <w:sz w:val="48"/>
                  <w:szCs w:val="48"/>
                </w:rPr>
                <w:t>Scoring Guide for Youth Rubrics</w:t>
              </w:r>
            </w:ins>
          </w:p>
        </w:tc>
      </w:tr>
      <w:tr w:rsidR="00235FD2" w:rsidRPr="003A275D">
        <w:trPr>
          <w:trHeight w:val="855"/>
          <w:ins w:id="330" w:author="ebower02" w:date="2010-08-10T16:04:00Z"/>
          <w:trPrChange w:id="331" w:author="ebower02" w:date="2010-08-10T16:07:00Z">
            <w:trPr>
              <w:trHeight w:val="855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FD8E8" w:themeFill="accent4" w:themeFillTint="3F"/>
            <w:vAlign w:val="center"/>
            <w:tcPrChange w:id="332" w:author="ebower02" w:date="2010-08-10T16:07:00Z">
              <w:tcPr>
                <w:tcW w:w="2178" w:type="dxa"/>
                <w:shd w:val="clear" w:color="auto" w:fill="DFD8E8" w:themeFill="accent4" w:themeFillTint="3F"/>
                <w:vAlign w:val="center"/>
              </w:tcPr>
            </w:tcPrChange>
          </w:tcPr>
          <w:p w:rsidR="00235FD2" w:rsidRPr="00235FD2" w:rsidRDefault="00235FD2" w:rsidP="00235FD2">
            <w:pPr>
              <w:jc w:val="center"/>
              <w:rPr>
                <w:ins w:id="333" w:author="ebower02" w:date="2010-08-10T16:04:00Z"/>
                <w:b/>
                <w:color w:val="C00000"/>
                <w:sz w:val="36"/>
                <w:szCs w:val="36"/>
              </w:rPr>
            </w:pPr>
            <w:ins w:id="334" w:author="ebower02" w:date="2010-08-10T16:04:00Z">
              <w:r w:rsidRPr="00235FD2">
                <w:rPr>
                  <w:b/>
                  <w:color w:val="C00000"/>
                  <w:sz w:val="36"/>
                  <w:szCs w:val="36"/>
                </w:rPr>
                <w:t>5</w:t>
              </w:r>
            </w:ins>
          </w:p>
          <w:p w:rsidR="00235FD2" w:rsidRPr="00235FD2" w:rsidRDefault="00235FD2" w:rsidP="00235FD2">
            <w:pPr>
              <w:jc w:val="center"/>
              <w:rPr>
                <w:ins w:id="335" w:author="ebower02" w:date="2010-08-10T16:04:00Z"/>
                <w:b/>
                <w:color w:val="C00000"/>
                <w:sz w:val="36"/>
                <w:szCs w:val="36"/>
              </w:rPr>
            </w:pP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EFF6"/>
            <w:vAlign w:val="center"/>
            <w:tcPrChange w:id="336" w:author="ebower02" w:date="2010-08-10T16:07:00Z">
              <w:tcPr>
                <w:tcW w:w="5136" w:type="dxa"/>
                <w:shd w:val="clear" w:color="auto" w:fill="F2EFF6"/>
              </w:tcPr>
            </w:tcPrChange>
          </w:tcPr>
          <w:p w:rsidR="00000000" w:rsidRDefault="00235FD2">
            <w:pPr>
              <w:jc w:val="center"/>
              <w:rPr>
                <w:ins w:id="337" w:author="ebower02" w:date="2010-08-10T16:04:00Z"/>
                <w:b/>
                <w:color w:val="C00000"/>
              </w:rPr>
              <w:pPrChange w:id="338" w:author="ebower02" w:date="2010-08-10T16:06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339" w:author="ebower02" w:date="2010-08-10T16:06:00Z">
              <w:r w:rsidRPr="00494ADE">
                <w:rPr>
                  <w:b/>
                  <w:color w:val="C00000"/>
                </w:rPr>
                <w:t>I work on this all the time and I’m really good at it.</w:t>
              </w:r>
            </w:ins>
          </w:p>
        </w:tc>
      </w:tr>
      <w:tr w:rsidR="00235FD2" w:rsidRPr="003A275D">
        <w:trPr>
          <w:trHeight w:val="733"/>
          <w:ins w:id="340" w:author="ebower02" w:date="2010-08-10T16:04:00Z"/>
          <w:trPrChange w:id="341" w:author="ebower02" w:date="2010-08-10T16:07:00Z">
            <w:trPr>
              <w:trHeight w:val="733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FD8E8" w:themeFill="accent4" w:themeFillTint="3F"/>
            <w:vAlign w:val="center"/>
            <w:tcPrChange w:id="342" w:author="ebower02" w:date="2010-08-10T16:07:00Z">
              <w:tcPr>
                <w:tcW w:w="2178" w:type="dxa"/>
                <w:shd w:val="clear" w:color="auto" w:fill="DFD8E8" w:themeFill="accent4" w:themeFillTint="3F"/>
                <w:vAlign w:val="center"/>
              </w:tcPr>
            </w:tcPrChange>
          </w:tcPr>
          <w:p w:rsidR="00235FD2" w:rsidRPr="00235FD2" w:rsidRDefault="00235FD2" w:rsidP="00235FD2">
            <w:pPr>
              <w:jc w:val="center"/>
              <w:rPr>
                <w:ins w:id="343" w:author="ebower02" w:date="2010-08-10T16:04:00Z"/>
                <w:b/>
                <w:color w:val="C00000"/>
                <w:sz w:val="36"/>
                <w:szCs w:val="36"/>
              </w:rPr>
            </w:pPr>
            <w:ins w:id="344" w:author="ebower02" w:date="2010-08-10T16:04:00Z">
              <w:r w:rsidRPr="00235FD2">
                <w:rPr>
                  <w:b/>
                  <w:color w:val="C00000"/>
                  <w:sz w:val="36"/>
                  <w:szCs w:val="36"/>
                </w:rPr>
                <w:t>4</w:t>
              </w:r>
            </w:ins>
          </w:p>
          <w:p w:rsidR="00235FD2" w:rsidRPr="00235FD2" w:rsidRDefault="00235FD2" w:rsidP="00235FD2">
            <w:pPr>
              <w:jc w:val="center"/>
              <w:rPr>
                <w:ins w:id="345" w:author="ebower02" w:date="2010-08-10T16:04:00Z"/>
                <w:b/>
                <w:color w:val="C00000"/>
                <w:sz w:val="36"/>
                <w:szCs w:val="36"/>
              </w:rPr>
            </w:pP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  <w:tcPrChange w:id="346" w:author="ebower02" w:date="2010-08-10T16:07:00Z">
              <w:tcPr>
                <w:tcW w:w="5136" w:type="dxa"/>
                <w:shd w:val="clear" w:color="auto" w:fill="E5DFEC" w:themeFill="accent4" w:themeFillTint="33"/>
              </w:tcPr>
            </w:tcPrChange>
          </w:tcPr>
          <w:p w:rsidR="00000000" w:rsidRDefault="00235FD2">
            <w:pPr>
              <w:jc w:val="center"/>
              <w:rPr>
                <w:ins w:id="347" w:author="ebower02" w:date="2010-08-10T16:04:00Z"/>
                <w:b/>
                <w:color w:val="C00000"/>
              </w:rPr>
              <w:pPrChange w:id="348" w:author="ebower02" w:date="2010-08-10T16:06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349" w:author="ebower02" w:date="2010-08-10T16:06:00Z">
              <w:r w:rsidRPr="00494ADE">
                <w:rPr>
                  <w:b/>
                  <w:color w:val="C00000"/>
                </w:rPr>
                <w:t>I’m pretty good at it, but some parts are hard for me.</w:t>
              </w:r>
            </w:ins>
          </w:p>
        </w:tc>
      </w:tr>
      <w:tr w:rsidR="00235FD2" w:rsidRPr="003A275D">
        <w:trPr>
          <w:trHeight w:val="855"/>
          <w:ins w:id="350" w:author="ebower02" w:date="2010-08-10T16:04:00Z"/>
          <w:trPrChange w:id="351" w:author="ebower02" w:date="2010-08-10T16:07:00Z">
            <w:trPr>
              <w:trHeight w:val="855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FD8E8" w:themeFill="accent4" w:themeFillTint="3F"/>
            <w:vAlign w:val="center"/>
            <w:tcPrChange w:id="352" w:author="ebower02" w:date="2010-08-10T16:07:00Z">
              <w:tcPr>
                <w:tcW w:w="2178" w:type="dxa"/>
                <w:shd w:val="clear" w:color="auto" w:fill="DFD8E8" w:themeFill="accent4" w:themeFillTint="3F"/>
                <w:vAlign w:val="center"/>
              </w:tcPr>
            </w:tcPrChange>
          </w:tcPr>
          <w:p w:rsidR="00235FD2" w:rsidRPr="00235FD2" w:rsidRDefault="00235FD2" w:rsidP="00235FD2">
            <w:pPr>
              <w:jc w:val="center"/>
              <w:rPr>
                <w:ins w:id="353" w:author="ebower02" w:date="2010-08-10T16:04:00Z"/>
                <w:b/>
                <w:color w:val="C00000"/>
                <w:sz w:val="36"/>
                <w:szCs w:val="36"/>
              </w:rPr>
            </w:pPr>
            <w:ins w:id="354" w:author="ebower02" w:date="2010-08-10T16:04:00Z">
              <w:r w:rsidRPr="00235FD2">
                <w:rPr>
                  <w:b/>
                  <w:color w:val="C00000"/>
                  <w:sz w:val="36"/>
                  <w:szCs w:val="36"/>
                </w:rPr>
                <w:t>3</w:t>
              </w:r>
            </w:ins>
          </w:p>
          <w:p w:rsidR="00235FD2" w:rsidRPr="00235FD2" w:rsidRDefault="00235FD2" w:rsidP="00235FD2">
            <w:pPr>
              <w:jc w:val="center"/>
              <w:rPr>
                <w:ins w:id="355" w:author="ebower02" w:date="2010-08-10T16:04:00Z"/>
                <w:b/>
                <w:color w:val="C00000"/>
                <w:sz w:val="36"/>
                <w:szCs w:val="36"/>
              </w:rPr>
            </w:pP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EFF6"/>
            <w:vAlign w:val="center"/>
            <w:tcPrChange w:id="356" w:author="ebower02" w:date="2010-08-10T16:07:00Z">
              <w:tcPr>
                <w:tcW w:w="5136" w:type="dxa"/>
                <w:shd w:val="clear" w:color="auto" w:fill="F2EFF6"/>
              </w:tcPr>
            </w:tcPrChange>
          </w:tcPr>
          <w:p w:rsidR="00000000" w:rsidRDefault="00235FD2">
            <w:pPr>
              <w:jc w:val="center"/>
              <w:rPr>
                <w:ins w:id="357" w:author="ebower02" w:date="2010-08-10T16:04:00Z"/>
                <w:b/>
                <w:color w:val="C00000"/>
              </w:rPr>
              <w:pPrChange w:id="358" w:author="ebower02" w:date="2010-08-10T16:06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359" w:author="ebower02" w:date="2010-08-10T16:06:00Z">
              <w:r w:rsidRPr="00494ADE">
                <w:rPr>
                  <w:b/>
                  <w:color w:val="C00000"/>
                </w:rPr>
                <w:t>I really want to get better at this, and I need my mentor’s help.</w:t>
              </w:r>
            </w:ins>
          </w:p>
        </w:tc>
      </w:tr>
      <w:tr w:rsidR="00235FD2" w:rsidRPr="003A275D">
        <w:trPr>
          <w:trHeight w:val="733"/>
          <w:ins w:id="360" w:author="ebower02" w:date="2010-08-10T16:04:00Z"/>
          <w:trPrChange w:id="361" w:author="ebower02" w:date="2010-08-10T16:07:00Z">
            <w:trPr>
              <w:trHeight w:val="733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FD8E8" w:themeFill="accent4" w:themeFillTint="3F"/>
            <w:vAlign w:val="center"/>
            <w:tcPrChange w:id="362" w:author="ebower02" w:date="2010-08-10T16:07:00Z">
              <w:tcPr>
                <w:tcW w:w="2178" w:type="dxa"/>
                <w:shd w:val="clear" w:color="auto" w:fill="DFD8E8" w:themeFill="accent4" w:themeFillTint="3F"/>
                <w:vAlign w:val="center"/>
              </w:tcPr>
            </w:tcPrChange>
          </w:tcPr>
          <w:p w:rsidR="00235FD2" w:rsidRPr="00235FD2" w:rsidRDefault="00235FD2" w:rsidP="00235FD2">
            <w:pPr>
              <w:jc w:val="center"/>
              <w:rPr>
                <w:ins w:id="363" w:author="ebower02" w:date="2010-08-10T16:04:00Z"/>
                <w:b/>
                <w:color w:val="C00000"/>
                <w:sz w:val="36"/>
                <w:szCs w:val="36"/>
              </w:rPr>
            </w:pPr>
            <w:ins w:id="364" w:author="ebower02" w:date="2010-08-10T16:04:00Z">
              <w:r w:rsidRPr="00235FD2">
                <w:rPr>
                  <w:b/>
                  <w:color w:val="C00000"/>
                  <w:sz w:val="36"/>
                  <w:szCs w:val="36"/>
                </w:rPr>
                <w:t>2</w:t>
              </w:r>
            </w:ins>
          </w:p>
          <w:p w:rsidR="00235FD2" w:rsidRPr="00235FD2" w:rsidRDefault="00235FD2" w:rsidP="00235FD2">
            <w:pPr>
              <w:jc w:val="center"/>
              <w:rPr>
                <w:ins w:id="365" w:author="ebower02" w:date="2010-08-10T16:04:00Z"/>
                <w:b/>
                <w:color w:val="C00000"/>
                <w:sz w:val="36"/>
                <w:szCs w:val="36"/>
              </w:rPr>
            </w:pPr>
          </w:p>
        </w:tc>
        <w:tc>
          <w:tcPr>
            <w:tcW w:w="5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  <w:tcPrChange w:id="366" w:author="ebower02" w:date="2010-08-10T16:07:00Z">
              <w:tcPr>
                <w:tcW w:w="5136" w:type="dxa"/>
                <w:shd w:val="clear" w:color="auto" w:fill="E5DFEC" w:themeFill="accent4" w:themeFillTint="33"/>
              </w:tcPr>
            </w:tcPrChange>
          </w:tcPr>
          <w:p w:rsidR="00000000" w:rsidRDefault="00235FD2">
            <w:pPr>
              <w:jc w:val="center"/>
              <w:rPr>
                <w:ins w:id="367" w:author="ebower02" w:date="2010-08-10T16:04:00Z"/>
                <w:b/>
                <w:color w:val="C00000"/>
              </w:rPr>
              <w:pPrChange w:id="368" w:author="ebower02" w:date="2010-08-10T16:06:00Z">
                <w:pPr>
                  <w:framePr w:hSpace="180" w:wrap="around" w:vAnchor="page" w:hAnchor="margin" w:y="1276"/>
                  <w:jc w:val="center"/>
                </w:pPr>
              </w:pPrChange>
            </w:pPr>
            <w:ins w:id="369" w:author="ebower02" w:date="2010-08-10T16:06:00Z">
              <w:r w:rsidRPr="00494ADE">
                <w:rPr>
                  <w:b/>
                  <w:color w:val="C00000"/>
                </w:rPr>
                <w:t>I don’t think this is important, but I’ll try if my mentor makes me.</w:t>
              </w:r>
            </w:ins>
          </w:p>
        </w:tc>
      </w:tr>
      <w:tr w:rsidR="00235FD2" w:rsidRPr="003A275D">
        <w:trPr>
          <w:trHeight w:val="530"/>
          <w:ins w:id="370" w:author="ebower02" w:date="2010-08-10T16:04:00Z"/>
          <w:trPrChange w:id="371" w:author="ebower02" w:date="2010-08-10T16:07:00Z">
            <w:trPr>
              <w:trHeight w:val="530"/>
            </w:trPr>
          </w:trPrChange>
        </w:trPr>
        <w:tc>
          <w:tcPr>
            <w:tcW w:w="2178" w:type="dxa"/>
            <w:tcBorders>
              <w:top w:val="single" w:sz="4" w:space="0" w:color="auto"/>
              <w:bottom w:val="dashed" w:sz="4" w:space="0" w:color="auto"/>
            </w:tcBorders>
            <w:shd w:val="clear" w:color="auto" w:fill="DFD8E8" w:themeFill="accent4" w:themeFillTint="3F"/>
            <w:vAlign w:val="center"/>
            <w:tcPrChange w:id="372" w:author="ebower02" w:date="2010-08-10T16:07:00Z">
              <w:tcPr>
                <w:tcW w:w="2178" w:type="dxa"/>
                <w:shd w:val="clear" w:color="auto" w:fill="DFD8E8" w:themeFill="accent4" w:themeFillTint="3F"/>
                <w:vAlign w:val="center"/>
              </w:tcPr>
            </w:tcPrChange>
          </w:tcPr>
          <w:p w:rsidR="00235FD2" w:rsidRPr="00235FD2" w:rsidRDefault="00235FD2" w:rsidP="00235FD2">
            <w:pPr>
              <w:jc w:val="center"/>
              <w:rPr>
                <w:ins w:id="373" w:author="ebower02" w:date="2010-08-10T16:04:00Z"/>
                <w:b/>
                <w:color w:val="C00000"/>
                <w:sz w:val="36"/>
                <w:szCs w:val="36"/>
              </w:rPr>
            </w:pPr>
            <w:ins w:id="374" w:author="ebower02" w:date="2010-08-10T16:04:00Z">
              <w:r w:rsidRPr="00235FD2">
                <w:rPr>
                  <w:b/>
                  <w:color w:val="C00000"/>
                  <w:sz w:val="36"/>
                  <w:szCs w:val="36"/>
                </w:rPr>
                <w:t>1</w:t>
              </w:r>
            </w:ins>
          </w:p>
          <w:p w:rsidR="00235FD2" w:rsidRPr="00235FD2" w:rsidRDefault="00235FD2" w:rsidP="00235FD2">
            <w:pPr>
              <w:jc w:val="center"/>
              <w:rPr>
                <w:ins w:id="375" w:author="ebower02" w:date="2010-08-10T16:04:00Z"/>
                <w:b/>
                <w:color w:val="C00000"/>
                <w:sz w:val="36"/>
                <w:szCs w:val="36"/>
              </w:rPr>
            </w:pPr>
          </w:p>
        </w:tc>
        <w:tc>
          <w:tcPr>
            <w:tcW w:w="5136" w:type="dxa"/>
            <w:tcBorders>
              <w:top w:val="single" w:sz="4" w:space="0" w:color="auto"/>
              <w:bottom w:val="dashed" w:sz="4" w:space="0" w:color="auto"/>
            </w:tcBorders>
            <w:shd w:val="clear" w:color="auto" w:fill="F2EFF6"/>
            <w:vAlign w:val="center"/>
            <w:tcPrChange w:id="376" w:author="ebower02" w:date="2010-08-10T16:07:00Z">
              <w:tcPr>
                <w:tcW w:w="5136" w:type="dxa"/>
                <w:shd w:val="clear" w:color="auto" w:fill="F2EFF6"/>
              </w:tcPr>
            </w:tcPrChange>
          </w:tcPr>
          <w:p w:rsidR="00000000" w:rsidRDefault="00235FD2">
            <w:pPr>
              <w:jc w:val="center"/>
              <w:rPr>
                <w:ins w:id="377" w:author="ebower02" w:date="2010-08-10T16:04:00Z"/>
                <w:rFonts w:cstheme="majorBidi"/>
                <w:b/>
                <w:bCs/>
                <w:i/>
                <w:iCs/>
                <w:color w:val="C00000"/>
                <w:sz w:val="28"/>
                <w:szCs w:val="28"/>
              </w:rPr>
              <w:pPrChange w:id="378" w:author="ebower02" w:date="2010-08-10T16:06:00Z">
                <w:pPr>
                  <w:keepNext/>
                  <w:framePr w:hSpace="180" w:wrap="around" w:vAnchor="page" w:hAnchor="margin" w:y="1276"/>
                  <w:spacing w:before="240" w:after="60"/>
                  <w:jc w:val="center"/>
                </w:pPr>
              </w:pPrChange>
            </w:pPr>
            <w:ins w:id="379" w:author="ebower02" w:date="2010-08-10T16:06:00Z">
              <w:r w:rsidRPr="00494ADE">
                <w:rPr>
                  <w:b/>
                  <w:color w:val="C00000"/>
                </w:rPr>
                <w:t>I don’t do this.</w:t>
              </w:r>
            </w:ins>
          </w:p>
        </w:tc>
      </w:tr>
    </w:tbl>
    <w:p w:rsidR="00235FD2" w:rsidRPr="006F2EA9" w:rsidRDefault="00235FD2" w:rsidP="00DF355D">
      <w:pPr>
        <w:rPr>
          <w:color w:val="C0504D" w:themeColor="accent2"/>
          <w:sz w:val="48"/>
          <w:szCs w:val="48"/>
          <w:rPrChange w:id="380" w:author="pchase02" w:date="2010-08-10T13:50:00Z">
            <w:rPr/>
          </w:rPrChange>
        </w:rPr>
      </w:pPr>
    </w:p>
    <w:sectPr w:rsidR="00235FD2" w:rsidRPr="006F2EA9" w:rsidSect="003908DC">
      <w:footerReference w:type="default" r:id="rId7"/>
      <w:pgSz w:w="15840" w:h="12240" w:orient="landscape"/>
      <w:pgMar w:top="720" w:right="720" w:bottom="720" w:left="72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35FD2" w:rsidRDefault="00235FD2">
      <w:r>
        <w:separator/>
      </w:r>
    </w:p>
  </w:endnote>
  <w:endnote w:type="continuationSeparator" w:id="1">
    <w:p w:rsidR="00235FD2" w:rsidRDefault="00235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35FD2" w:rsidRPr="008D435F" w:rsidRDefault="00235FD2" w:rsidP="008D435F">
    <w:pPr>
      <w:pStyle w:val="Footer"/>
      <w:rPr>
        <w:sz w:val="20"/>
        <w:szCs w:val="20"/>
      </w:rPr>
    </w:pPr>
    <w:del w:id="381" w:author="ebower02" w:date="2010-08-10T16:03:00Z">
      <w:r w:rsidDel="00235FD2">
        <w:rPr>
          <w:sz w:val="20"/>
          <w:szCs w:val="20"/>
        </w:rPr>
        <w:delText>8.3</w:delText>
      </w:r>
      <w:r w:rsidRPr="008D435F" w:rsidDel="00235FD2">
        <w:rPr>
          <w:sz w:val="20"/>
          <w:szCs w:val="20"/>
        </w:rPr>
        <w:delText xml:space="preserve">.10 </w:delText>
      </w:r>
      <w:r w:rsidDel="00235FD2">
        <w:rPr>
          <w:sz w:val="20"/>
          <w:szCs w:val="20"/>
        </w:rPr>
        <w:delText>GPS FINAL RUBRICS – PROFESSIONAL LEVEL – FOR AGES 10-13</w:delText>
      </w:r>
      <w:r w:rsidDel="00235FD2">
        <w:rPr>
          <w:sz w:val="20"/>
          <w:szCs w:val="20"/>
        </w:rPr>
        <w:tab/>
        <w:delText xml:space="preserve">                           </w:delText>
      </w:r>
      <w:r w:rsidRPr="00444CEA" w:rsidDel="00235FD2">
        <w:rPr>
          <w:color w:val="FF0000"/>
          <w:sz w:val="20"/>
          <w:szCs w:val="20"/>
        </w:rPr>
        <w:delText>DRAF</w:delText>
      </w:r>
    </w:del>
    <w:ins w:id="382" w:author="ebower02" w:date="2010-08-10T16:03:00Z">
      <w:r>
        <w:rPr>
          <w:color w:val="FF0000"/>
          <w:sz w:val="20"/>
          <w:szCs w:val="20"/>
        </w:rPr>
        <w:t>Scoring Guide References</w:t>
      </w:r>
    </w:ins>
    <w:del w:id="383" w:author="ebower02" w:date="2010-08-10T16:03:00Z">
      <w:r w:rsidRPr="00444CEA" w:rsidDel="00235FD2">
        <w:rPr>
          <w:color w:val="FF0000"/>
          <w:sz w:val="20"/>
          <w:szCs w:val="20"/>
        </w:rPr>
        <w:delText>T</w:delText>
      </w:r>
    </w:del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8D435F">
      <w:rPr>
        <w:sz w:val="20"/>
        <w:szCs w:val="20"/>
      </w:rPr>
      <w:t xml:space="preserve">Page </w:t>
    </w:r>
    <w:r w:rsidR="00B6300C" w:rsidRPr="008D435F">
      <w:rPr>
        <w:sz w:val="20"/>
        <w:szCs w:val="20"/>
      </w:rPr>
      <w:fldChar w:fldCharType="begin"/>
    </w:r>
    <w:r w:rsidRPr="008D435F">
      <w:rPr>
        <w:sz w:val="20"/>
        <w:szCs w:val="20"/>
      </w:rPr>
      <w:instrText xml:space="preserve"> PAGE </w:instrText>
    </w:r>
    <w:r w:rsidR="00B6300C" w:rsidRPr="008D435F">
      <w:rPr>
        <w:sz w:val="20"/>
        <w:szCs w:val="20"/>
      </w:rPr>
      <w:fldChar w:fldCharType="separate"/>
    </w:r>
    <w:r w:rsidR="00ED7CE6">
      <w:rPr>
        <w:noProof/>
        <w:sz w:val="20"/>
        <w:szCs w:val="20"/>
      </w:rPr>
      <w:t>2</w:t>
    </w:r>
    <w:r w:rsidR="00B6300C" w:rsidRPr="008D435F">
      <w:rPr>
        <w:sz w:val="20"/>
        <w:szCs w:val="20"/>
      </w:rPr>
      <w:fldChar w:fldCharType="end"/>
    </w:r>
    <w:r w:rsidRPr="008D435F">
      <w:rPr>
        <w:sz w:val="20"/>
        <w:szCs w:val="20"/>
      </w:rPr>
      <w:t xml:space="preserve"> of </w:t>
    </w:r>
    <w:r w:rsidR="00B6300C" w:rsidRPr="008D435F">
      <w:rPr>
        <w:sz w:val="20"/>
        <w:szCs w:val="20"/>
      </w:rPr>
      <w:fldChar w:fldCharType="begin"/>
    </w:r>
    <w:r w:rsidRPr="008D435F">
      <w:rPr>
        <w:sz w:val="20"/>
        <w:szCs w:val="20"/>
      </w:rPr>
      <w:instrText xml:space="preserve"> NUMPAGES </w:instrText>
    </w:r>
    <w:r w:rsidR="00B6300C" w:rsidRPr="008D435F">
      <w:rPr>
        <w:sz w:val="20"/>
        <w:szCs w:val="20"/>
      </w:rPr>
      <w:fldChar w:fldCharType="separate"/>
    </w:r>
    <w:r w:rsidR="00ED7CE6">
      <w:rPr>
        <w:noProof/>
        <w:sz w:val="20"/>
        <w:szCs w:val="20"/>
      </w:rPr>
      <w:t>2</w:t>
    </w:r>
    <w:r w:rsidR="00B6300C" w:rsidRPr="008D435F">
      <w:rPr>
        <w:sz w:val="20"/>
        <w:szCs w:val="20"/>
      </w:rPr>
      <w:fldChar w:fldCharType="end"/>
    </w: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35FD2" w:rsidRDefault="00235FD2">
      <w:r>
        <w:separator/>
      </w:r>
    </w:p>
  </w:footnote>
  <w:footnote w:type="continuationSeparator" w:id="1">
    <w:p w:rsidR="00235FD2" w:rsidRDefault="00235FD2"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322606E"/>
    <w:multiLevelType w:val="hybridMultilevel"/>
    <w:tmpl w:val="B296D9F2"/>
    <w:lvl w:ilvl="0" w:tplc="B9D820A4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markup="0"/>
  <w:trackRevisions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615C28"/>
    <w:rsid w:val="000328CB"/>
    <w:rsid w:val="000928E5"/>
    <w:rsid w:val="000A13AD"/>
    <w:rsid w:val="000D1BB8"/>
    <w:rsid w:val="002033A2"/>
    <w:rsid w:val="00235FD2"/>
    <w:rsid w:val="00251299"/>
    <w:rsid w:val="002627CB"/>
    <w:rsid w:val="003908DC"/>
    <w:rsid w:val="003C7258"/>
    <w:rsid w:val="003D6192"/>
    <w:rsid w:val="00412EE2"/>
    <w:rsid w:val="00424B29"/>
    <w:rsid w:val="00433C01"/>
    <w:rsid w:val="0044003D"/>
    <w:rsid w:val="00444CEA"/>
    <w:rsid w:val="0046242F"/>
    <w:rsid w:val="004B3564"/>
    <w:rsid w:val="004D4D62"/>
    <w:rsid w:val="005109EF"/>
    <w:rsid w:val="00536AF8"/>
    <w:rsid w:val="005D4860"/>
    <w:rsid w:val="00615C28"/>
    <w:rsid w:val="006E053A"/>
    <w:rsid w:val="006F2EA9"/>
    <w:rsid w:val="007124A4"/>
    <w:rsid w:val="007F3737"/>
    <w:rsid w:val="00817B0B"/>
    <w:rsid w:val="00853907"/>
    <w:rsid w:val="0086599A"/>
    <w:rsid w:val="008D435F"/>
    <w:rsid w:val="008F435E"/>
    <w:rsid w:val="009665C6"/>
    <w:rsid w:val="00A5581C"/>
    <w:rsid w:val="00B1622A"/>
    <w:rsid w:val="00B56797"/>
    <w:rsid w:val="00B6300C"/>
    <w:rsid w:val="00B671A1"/>
    <w:rsid w:val="00BF4996"/>
    <w:rsid w:val="00C544E3"/>
    <w:rsid w:val="00C8737E"/>
    <w:rsid w:val="00CD5C03"/>
    <w:rsid w:val="00D35A50"/>
    <w:rsid w:val="00D7248D"/>
    <w:rsid w:val="00D91918"/>
    <w:rsid w:val="00DB45B4"/>
    <w:rsid w:val="00DD1803"/>
    <w:rsid w:val="00DD3B89"/>
    <w:rsid w:val="00DF355D"/>
    <w:rsid w:val="00DF59ED"/>
    <w:rsid w:val="00E30469"/>
    <w:rsid w:val="00E5239F"/>
    <w:rsid w:val="00E92C8D"/>
    <w:rsid w:val="00ED7CE6"/>
    <w:rsid w:val="00EF4EA4"/>
    <w:rsid w:val="00F56676"/>
    <w:rsid w:val="00F93B01"/>
    <w:rsid w:val="00FA47A0"/>
    <w:rsid w:val="00FC546A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C2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5C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C28"/>
    <w:rPr>
      <w:rFonts w:ascii="Tahoma" w:eastAsia="Times New Roman" w:hAnsi="Tahoma" w:cs="Tahoma"/>
      <w:sz w:val="16"/>
      <w:szCs w:val="16"/>
    </w:rPr>
  </w:style>
  <w:style w:type="paragraph" w:customStyle="1" w:styleId="TableNormalParagraph">
    <w:name w:val="Table Normal Paragraph"/>
    <w:rsid w:val="00DB788A"/>
    <w:rPr>
      <w:rFonts w:ascii="Times New Roman" w:eastAsia="ヒラギノ角ゴ Pro W3" w:hAnsi="Times New Roman"/>
      <w:color w:val="000000"/>
    </w:rPr>
  </w:style>
  <w:style w:type="paragraph" w:styleId="Header">
    <w:name w:val="header"/>
    <w:basedOn w:val="Normal"/>
    <w:link w:val="HeaderChar"/>
    <w:rsid w:val="00DB788A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paragraph" w:styleId="Footer">
    <w:name w:val="footer"/>
    <w:basedOn w:val="Normal"/>
    <w:rsid w:val="0040172B"/>
    <w:pPr>
      <w:tabs>
        <w:tab w:val="center" w:pos="4320"/>
        <w:tab w:val="right" w:pos="8640"/>
      </w:tabs>
    </w:pPr>
    <w:rPr>
      <w:rFonts w:eastAsia="ヒラギノ角ゴ Pro W3"/>
      <w:color w:val="000000"/>
    </w:rPr>
  </w:style>
  <w:style w:type="character" w:customStyle="1" w:styleId="HeaderChar">
    <w:name w:val="Header Char"/>
    <w:basedOn w:val="DefaultParagraphFont"/>
    <w:link w:val="Header"/>
    <w:semiHidden/>
    <w:rsid w:val="00DB45B4"/>
    <w:rPr>
      <w:rFonts w:eastAsia="ヒラギノ角ゴ Pro W3"/>
      <w:color w:val="000000"/>
      <w:sz w:val="24"/>
      <w:szCs w:val="24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D35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A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A50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A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A50"/>
    <w:rPr>
      <w:b/>
      <w:bCs/>
    </w:rPr>
  </w:style>
  <w:style w:type="character" w:styleId="PageNumber">
    <w:name w:val="page number"/>
    <w:basedOn w:val="DefaultParagraphFont"/>
    <w:rsid w:val="00F56676"/>
  </w:style>
  <w:style w:type="table" w:styleId="ColorfulList-Accent4">
    <w:name w:val="Colorful List Accent 4"/>
    <w:basedOn w:val="TableNormal"/>
    <w:uiPriority w:val="72"/>
    <w:rsid w:val="00A5581C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paragraph" w:styleId="ListParagraph">
    <w:name w:val="List Paragraph"/>
    <w:basedOn w:val="Normal"/>
    <w:uiPriority w:val="34"/>
    <w:qFormat/>
    <w:rsid w:val="00235FD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1435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Young Adolescent GPS</vt:lpstr>
    </vt:vector>
  </TitlesOfParts>
  <Company>Tufts University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Young Adolescent GPS</dc:title>
  <dc:subject/>
  <dc:creator>Chris Napolitano</dc:creator>
  <cp:keywords/>
  <dc:description/>
  <cp:lastModifiedBy>Dr. Ben Silliman</cp:lastModifiedBy>
  <cp:revision>2</cp:revision>
  <cp:lastPrinted>2010-08-10T20:08:00Z</cp:lastPrinted>
  <dcterms:created xsi:type="dcterms:W3CDTF">2010-08-18T21:46:00Z</dcterms:created>
  <dcterms:modified xsi:type="dcterms:W3CDTF">2010-08-18T21:46:00Z</dcterms:modified>
</cp:coreProperties>
</file>